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s in the categories of (</w:t>
      </w:r>
      <w:proofErr w:type="spellStart"/>
      <w:r>
        <w:rPr>
          <w:rFonts w:ascii="Arial" w:hAnsi="Arial" w:cs="Arial"/>
          <w:i/>
        </w:rPr>
        <w:t>i</w:t>
      </w:r>
      <w:proofErr w:type="spellEnd"/>
      <w:r>
        <w:rPr>
          <w:rFonts w:ascii="Arial" w:hAnsi="Arial" w:cs="Arial"/>
          <w:i/>
        </w:rPr>
        <w:t xml:space="preserve">)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w:t>
      </w:r>
      <w:proofErr w:type="spellStart"/>
      <w:r w:rsidRPr="003B3BD0">
        <w:rPr>
          <w:rFonts w:ascii="Arial" w:hAnsi="Arial" w:cs="Arial"/>
          <w:i/>
          <w:iCs/>
        </w:rPr>
        <w:t>i</w:t>
      </w:r>
      <w:proofErr w:type="spellEnd"/>
      <w:r w:rsidRPr="003B3BD0">
        <w:rPr>
          <w:rFonts w:ascii="Arial" w:hAnsi="Arial" w:cs="Arial"/>
          <w:i/>
          <w:iCs/>
        </w:rPr>
        <w:t>)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proofErr w:type="gramStart"/>
      <w:r w:rsidR="004F6E47">
        <w:rPr>
          <w:rFonts w:ascii="Arial" w:hAnsi="Arial"/>
          <w:b/>
          <w:u w:val="single"/>
        </w:rPr>
        <w:t xml:space="preserve">  ]</w:t>
      </w:r>
      <w:proofErr w:type="gramEnd"/>
      <w:r w:rsidR="004F6E47">
        <w:rPr>
          <w:rFonts w:ascii="Arial" w:hAnsi="Arial"/>
          <w:b/>
          <w:u w:val="single"/>
        </w:rPr>
        <w:t xml:space="preserve">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roofErr w:type="gramStart"/>
      <w:r w:rsidRPr="0054477A">
        <w:rPr>
          <w:rFonts w:ascii="Arial" w:hAnsi="Arial"/>
          <w:b/>
        </w:rPr>
        <w:t>THE  CONNECTION</w:t>
      </w:r>
      <w:proofErr w:type="gramEnd"/>
      <w:r w:rsidRPr="0054477A">
        <w:rPr>
          <w:rFonts w:ascii="Arial" w:hAnsi="Arial"/>
          <w:b/>
        </w:rPr>
        <w:t xml:space="preserve">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4EBB8A4" w:rsidR="0068489C" w:rsidRDefault="0068489C" w:rsidP="0068489C">
            <w:pPr>
              <w:pStyle w:val="BodyText"/>
              <w:jc w:val="both"/>
              <w:rPr>
                <w:rFonts w:ascii="Arial" w:hAnsi="Arial"/>
              </w:rPr>
            </w:pPr>
            <w:del w:id="0" w:author="Angela Quinn (NESO)" w:date="2024-10-18T15:18:00Z">
              <w:r w:rsidDel="009B37CA">
                <w:rPr>
                  <w:rFonts w:ascii="Arial" w:hAnsi="Arial"/>
                </w:rPr>
                <w:delText xml:space="preserve">Appendis </w:delText>
              </w:r>
            </w:del>
            <w:ins w:id="1" w:author="Angela Quinn (NESO)" w:date="2024-10-18T15:18:00Z">
              <w:r w:rsidR="009B37CA">
                <w:rPr>
                  <w:rFonts w:ascii="Arial" w:hAnsi="Arial"/>
                </w:rPr>
                <w:t>Appendix [O]</w:t>
              </w:r>
            </w:ins>
            <w:ins w:id="2" w:author="Angela Quinn (NESO)" w:date="2024-10-18T15:19:00Z">
              <w:r w:rsidR="00001F53">
                <w:rPr>
                  <w:rFonts w:ascii="Arial" w:hAnsi="Arial"/>
                </w:rPr>
                <w:t>[</w:t>
              </w:r>
            </w:ins>
            <w:r>
              <w:rPr>
                <w:rFonts w:ascii="Arial" w:hAnsi="Arial"/>
              </w:rPr>
              <w:t>P</w:t>
            </w:r>
            <w:ins w:id="3" w:author="Angela Quinn (NESO)" w:date="2024-10-18T15:19:00Z">
              <w:r w:rsidR="00001F53">
                <w:rPr>
                  <w:rFonts w:ascii="Arial" w:hAnsi="Arial"/>
                </w:rPr>
                <w:t>]</w:t>
              </w:r>
            </w:ins>
          </w:p>
        </w:tc>
        <w:tc>
          <w:tcPr>
            <w:tcW w:w="7244" w:type="dxa"/>
          </w:tcPr>
          <w:p w14:paraId="1893F9C9" w14:textId="14143D35" w:rsidR="0068489C" w:rsidRDefault="6D0CC3F9" w:rsidP="0068489C">
            <w:pPr>
              <w:pStyle w:val="BodyText"/>
              <w:jc w:val="both"/>
              <w:rPr>
                <w:rFonts w:ascii="Arial" w:hAnsi="Arial"/>
              </w:rPr>
            </w:pPr>
            <w:ins w:id="4" w:author="Angela Quinn (NESO)" w:date="2024-10-18T15:17:00Z">
              <w:r w:rsidRPr="287DBB32">
                <w:rPr>
                  <w:rFonts w:ascii="Arial" w:hAnsi="Arial"/>
                </w:rPr>
                <w:t>User’s Data/</w:t>
              </w:r>
            </w:ins>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0"/>
          <w:footerReference w:type="default" r:id="rId11"/>
          <w:footerReference w:type="first" r:id="rId12"/>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 xml:space="preserve">de on the [ </w:t>
      </w:r>
      <w:proofErr w:type="gramStart"/>
      <w:r w:rsidR="004F6E47">
        <w:rPr>
          <w:rFonts w:ascii="Arial" w:hAnsi="Arial"/>
        </w:rPr>
        <w:t xml:space="preserve">  ]</w:t>
      </w:r>
      <w:proofErr w:type="gramEnd"/>
      <w:r w:rsidR="004F6E47">
        <w:rPr>
          <w:rFonts w:ascii="Arial" w:hAnsi="Arial"/>
        </w:rPr>
        <w:t xml:space="preserve">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xml:space="preserve">[ </w:t>
      </w:r>
      <w:proofErr w:type="gramStart"/>
      <w:r w:rsidRPr="0054477A">
        <w:rPr>
          <w:rFonts w:ascii="Arial" w:hAnsi="Arial"/>
        </w:rPr>
        <w:t xml:space="preserve">  ]</w:t>
      </w:r>
      <w:proofErr w:type="gramEnd"/>
      <w:r w:rsidRPr="0054477A">
        <w:rPr>
          <w:rFonts w:ascii="Arial" w:hAnsi="Arial"/>
        </w:rPr>
        <w:t xml:space="preserve">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ins w:id="5" w:author="Angela Quinn (NESO)" w:date="2024-10-18T16:56:00Z"/>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2F8D668" w:rsidR="00097F41" w:rsidRDefault="00097F41" w:rsidP="0029700B">
      <w:pPr>
        <w:pStyle w:val="BodyText"/>
        <w:ind w:left="851" w:hanging="851"/>
        <w:jc w:val="both"/>
        <w:rPr>
          <w:rFonts w:ascii="Arial" w:hAnsi="Arial"/>
        </w:rPr>
      </w:pPr>
      <w:ins w:id="6" w:author="Angela Quinn (NESO)" w:date="2024-10-18T16:56:00Z">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r w:rsidRPr="00097F41">
          <w:rPr>
            <w:rFonts w:ascii="Arial" w:hAnsi="Arial"/>
            <w:b/>
            <w:bCs/>
          </w:rPr>
          <w:t xml:space="preserve">Gate 1 </w:t>
        </w:r>
        <w:proofErr w:type="gramStart"/>
        <w:r w:rsidRPr="00097F41">
          <w:rPr>
            <w:rFonts w:ascii="Arial" w:hAnsi="Arial"/>
            <w:b/>
            <w:bCs/>
          </w:rPr>
          <w:t>Agreement</w:t>
        </w:r>
        <w:r>
          <w:rPr>
            <w:rFonts w:ascii="Arial" w:hAnsi="Arial"/>
          </w:rPr>
          <w:t>][</w:t>
        </w:r>
        <w:proofErr w:type="gramEnd"/>
        <w:r w:rsidRPr="00097F41">
          <w:rPr>
            <w:rFonts w:ascii="Arial" w:hAnsi="Arial"/>
            <w:b/>
            <w:bCs/>
          </w:rPr>
          <w:t>Gate 2 Agreement</w:t>
        </w:r>
        <w:r>
          <w:rPr>
            <w:rFonts w:ascii="Arial" w:hAnsi="Arial"/>
          </w:rPr>
          <w:t>].</w:t>
        </w:r>
      </w:ins>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w:t>
            </w:r>
            <w:proofErr w:type="gramStart"/>
            <w:r w:rsidR="00084197">
              <w:rPr>
                <w:rFonts w:ascii="Arial" w:hAnsi="Arial"/>
              </w:rPr>
              <w:t xml:space="preserve">and </w:t>
            </w:r>
            <w:r w:rsidR="002A5A18">
              <w:rPr>
                <w:rFonts w:ascii="Arial" w:hAnsi="Arial"/>
              </w:rPr>
              <w:t xml:space="preserve"> which</w:t>
            </w:r>
            <w:proofErr w:type="gramEnd"/>
            <w:r w:rsidR="002A5A18">
              <w:rPr>
                <w:rFonts w:ascii="Arial" w:hAnsi="Arial"/>
              </w:rPr>
              <w:t xml:space="preserve">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proofErr w:type="gramStart"/>
            <w:r w:rsidRPr="0054477A">
              <w:rPr>
                <w:rFonts w:ascii="Arial" w:hAnsi="Arial"/>
              </w:rPr>
              <w:t>entered into</w:t>
            </w:r>
            <w:proofErr w:type="gramEnd"/>
            <w:r w:rsidRPr="0054477A">
              <w:rPr>
                <w:rFonts w:ascii="Arial" w:hAnsi="Arial"/>
              </w:rPr>
              <w:t xml:space="preserve">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proofErr w:type="gramStart"/>
            <w:r w:rsidRPr="0054477A">
              <w:rPr>
                <w:rFonts w:ascii="Arial" w:hAnsi="Arial"/>
              </w:rPr>
              <w:t>entered into</w:t>
            </w:r>
            <w:proofErr w:type="gramEnd"/>
            <w:r w:rsidRPr="0054477A">
              <w:rPr>
                <w:rFonts w:ascii="Arial" w:hAnsi="Arial"/>
              </w:rPr>
              <w:t xml:space="preserve">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w:t>
            </w:r>
            <w:proofErr w:type="gramStart"/>
            <w:r w:rsidRPr="22C7900F">
              <w:rPr>
                <w:rFonts w:ascii="Arial" w:hAnsi="Arial"/>
              </w:rPr>
              <w:t>In the event that</w:t>
            </w:r>
            <w:proofErr w:type="gramEnd"/>
            <w:r w:rsidRPr="22C7900F">
              <w:rPr>
                <w:rFonts w:ascii="Arial" w:hAnsi="Arial"/>
              </w:rPr>
              <w:t xml:space="preserve">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 xml:space="preserve">Commissioning </w:t>
            </w:r>
            <w:proofErr w:type="gramStart"/>
            <w:r w:rsidRPr="0054477A">
              <w:rPr>
                <w:b/>
              </w:rPr>
              <w:t>Programme</w:t>
            </w:r>
            <w:proofErr w:type="gramEnd"/>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w:t>
            </w:r>
            <w:proofErr w:type="gramStart"/>
            <w:r w:rsidRPr="0054477A">
              <w:t xml:space="preserve">this </w:t>
            </w:r>
            <w:r w:rsidRPr="0054477A">
              <w:rPr>
                <w:b/>
              </w:rPr>
              <w:t xml:space="preserve"> Construction</w:t>
            </w:r>
            <w:proofErr w:type="gramEnd"/>
            <w:r w:rsidRPr="0054477A">
              <w:rPr>
                <w:b/>
              </w:rPr>
              <w:t xml:space="preserve">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w:t>
            </w:r>
            <w:proofErr w:type="gramStart"/>
            <w:r>
              <w:t>licence;</w:t>
            </w:r>
            <w:proofErr w:type="gramEnd"/>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proofErr w:type="gramStart"/>
            <w:r w:rsidRPr="0054477A">
              <w:rPr>
                <w:b/>
              </w:rPr>
              <w:t>Works</w:t>
            </w:r>
            <w:r w:rsidRPr="0054477A">
              <w:t>:-</w:t>
            </w:r>
            <w:proofErr w:type="gramEnd"/>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 xml:space="preserve">The </w:t>
            </w:r>
            <w:proofErr w:type="gramStart"/>
            <w:r w:rsidRPr="0054477A">
              <w:rPr>
                <w:b/>
              </w:rPr>
              <w:t>Company</w:t>
            </w:r>
            <w:r w:rsidRPr="0054477A">
              <w:t>;</w:t>
            </w:r>
            <w:proofErr w:type="gramEnd"/>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w:t>
            </w:r>
            <w:proofErr w:type="gramStart"/>
            <w:r w:rsidRPr="22C7900F">
              <w:rPr>
                <w:b/>
                <w:bCs/>
              </w:rPr>
              <w:t>One Off</w:t>
            </w:r>
            <w:proofErr w:type="gramEnd"/>
            <w:r w:rsidRPr="22C7900F">
              <w:rPr>
                <w:b/>
                <w:bCs/>
              </w:rPr>
              <w:t xml:space="preserve"> Works</w:t>
            </w:r>
            <w:r>
              <w:t xml:space="preserve"> and such additional works as are required in order to comply with any 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ins w:id="7" w:author="Lizzie Timmins (NESO)" w:date="2024-10-29T11:09:00Z"/>
        </w:trPr>
        <w:tc>
          <w:tcPr>
            <w:tcW w:w="3789" w:type="dxa"/>
          </w:tcPr>
          <w:p w14:paraId="2F83DB90" w14:textId="3628F910" w:rsidR="00243E2D" w:rsidRPr="0054477A" w:rsidRDefault="00243E2D" w:rsidP="00C45EF0">
            <w:pPr>
              <w:rPr>
                <w:ins w:id="8" w:author="Lizzie Timmins (NESO)" w:date="2024-10-29T11:09:00Z"/>
              </w:rPr>
            </w:pPr>
            <w:ins w:id="9" w:author="Lizzie Timmins (NESO)" w:date="2024-10-29T11:09:00Z">
              <w:r>
                <w:t>“Gate 2 Date”</w:t>
              </w:r>
            </w:ins>
          </w:p>
        </w:tc>
        <w:tc>
          <w:tcPr>
            <w:tcW w:w="4602" w:type="dxa"/>
            <w:gridSpan w:val="2"/>
          </w:tcPr>
          <w:p w14:paraId="30BC6978" w14:textId="77777777" w:rsidR="00243E2D" w:rsidRPr="006A51D2" w:rsidRDefault="00243E2D" w:rsidP="00243E2D">
            <w:pPr>
              <w:rPr>
                <w:ins w:id="10" w:author="Lizzie Timmins (NESO)" w:date="2024-10-29T11:10:00Z"/>
                <w:rFonts w:cs="Arial"/>
              </w:rPr>
            </w:pPr>
            <w:ins w:id="11" w:author="Lizzie Timmins (NESO)" w:date="2024-10-29T11:10:00Z">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proofErr w:type="gramStart"/>
              <w:r w:rsidRPr="287DBB32">
                <w:rPr>
                  <w:rStyle w:val="cf11"/>
                  <w:rFonts w:ascii="Arial" w:hAnsi="Arial" w:cs="Arial"/>
                  <w:b w:val="0"/>
                  <w:bCs w:val="0"/>
                  <w:i/>
                  <w:iCs/>
                  <w:sz w:val="24"/>
                  <w:szCs w:val="24"/>
                </w:rPr>
                <w:t>-  include</w:t>
              </w:r>
              <w:proofErr w:type="gramEnd"/>
              <w:r w:rsidRPr="287DBB32">
                <w:rPr>
                  <w:rStyle w:val="cf11"/>
                  <w:rFonts w:ascii="Arial" w:hAnsi="Arial" w:cs="Arial"/>
                  <w:b w:val="0"/>
                  <w:bCs w:val="0"/>
                  <w:i/>
                  <w:iCs/>
                  <w:sz w:val="24"/>
                  <w:szCs w:val="24"/>
                </w:rPr>
                <w:t xml:space="preserv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ins>
          </w:p>
          <w:p w14:paraId="708ADD4E" w14:textId="77777777" w:rsidR="00243E2D" w:rsidRPr="006A51D2" w:rsidRDefault="00243E2D" w:rsidP="00C45EF0">
            <w:pPr>
              <w:jc w:val="both"/>
              <w:rPr>
                <w:ins w:id="12" w:author="Lizzie Timmins (NESO)" w:date="2024-10-29T11:09:00Z"/>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w:t>
            </w:r>
            <w:proofErr w:type="gramStart"/>
            <w:r w:rsidRPr="006A51D2">
              <w:rPr>
                <w:rFonts w:cs="Arial"/>
                <w:szCs w:val="24"/>
              </w:rPr>
              <w:t>that:-</w:t>
            </w:r>
            <w:proofErr w:type="gramEnd"/>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proofErr w:type="gramStart"/>
            <w:r w:rsidRPr="006A51D2">
              <w:rPr>
                <w:rFonts w:cs="Arial"/>
                <w:b/>
                <w:szCs w:val="24"/>
              </w:rPr>
              <w:t>Agreement</w:t>
            </w:r>
            <w:r w:rsidRPr="006A51D2">
              <w:rPr>
                <w:rFonts w:cs="Arial"/>
                <w:szCs w:val="24"/>
              </w:rPr>
              <w:t>;</w:t>
            </w:r>
            <w:proofErr w:type="gramEnd"/>
            <w:r w:rsidRPr="006A51D2">
              <w:rPr>
                <w:rFonts w:cs="Arial"/>
                <w:szCs w:val="24"/>
              </w:rPr>
              <w:t xml:space="preserve">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ins w:id="13" w:author="Angela Quinn (NESO)" w:date="2024-10-18T15:44:00Z"/>
        </w:trPr>
        <w:tc>
          <w:tcPr>
            <w:tcW w:w="3789" w:type="dxa"/>
          </w:tcPr>
          <w:p w14:paraId="553896F6" w14:textId="32EB569C" w:rsidR="00A549BD" w:rsidRDefault="00A549BD" w:rsidP="00C45EF0">
            <w:pPr>
              <w:pStyle w:val="clauseindent"/>
              <w:ind w:left="0"/>
              <w:jc w:val="both"/>
              <w:rPr>
                <w:ins w:id="14" w:author="Angela Quinn (NESO)" w:date="2024-10-18T15:44:00Z"/>
                <w:rFonts w:ascii="Arial" w:hAnsi="Arial"/>
              </w:rPr>
            </w:pPr>
            <w:ins w:id="15" w:author="Angela Quinn (NESO)" w:date="2024-10-18T15:44:00Z">
              <w:r>
                <w:rPr>
                  <w:rFonts w:ascii="Arial" w:hAnsi="Arial"/>
                </w:rPr>
                <w:t>“Installed Capacity”</w:t>
              </w:r>
            </w:ins>
          </w:p>
        </w:tc>
        <w:tc>
          <w:tcPr>
            <w:tcW w:w="4602" w:type="dxa"/>
            <w:gridSpan w:val="2"/>
          </w:tcPr>
          <w:p w14:paraId="770445FD" w14:textId="5A37FD72" w:rsidR="00A549BD" w:rsidRDefault="00A549BD" w:rsidP="00C45EF0">
            <w:pPr>
              <w:pStyle w:val="clauseindent"/>
              <w:ind w:left="0"/>
              <w:jc w:val="both"/>
              <w:rPr>
                <w:ins w:id="16" w:author="Angela Quinn (NESO)" w:date="2024-10-18T15:44:00Z"/>
                <w:rFonts w:ascii="Arial" w:hAnsi="Arial"/>
              </w:rPr>
            </w:pPr>
            <w:ins w:id="17" w:author="Angela Quinn (NESO)" w:date="2024-10-18T15:44:00Z">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ins>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ins w:id="18" w:author="Angela Quinn (NESO)" w:date="2024-10-18T17:19:00Z"/>
        </w:trPr>
        <w:tc>
          <w:tcPr>
            <w:tcW w:w="3789" w:type="dxa"/>
          </w:tcPr>
          <w:p w14:paraId="0E0486BF" w14:textId="16F7F1E6" w:rsidR="00681B9D" w:rsidRPr="0054477A" w:rsidRDefault="00681B9D" w:rsidP="00C45EF0">
            <w:pPr>
              <w:rPr>
                <w:ins w:id="19" w:author="Angela Quinn (NESO)" w:date="2024-10-18T17:19:00Z"/>
              </w:rPr>
            </w:pPr>
          </w:p>
        </w:tc>
        <w:tc>
          <w:tcPr>
            <w:tcW w:w="4602" w:type="dxa"/>
            <w:gridSpan w:val="2"/>
          </w:tcPr>
          <w:p w14:paraId="5EB20090" w14:textId="0867BC66" w:rsidR="00681B9D" w:rsidRPr="0054477A" w:rsidRDefault="00681B9D" w:rsidP="00C45EF0">
            <w:pPr>
              <w:jc w:val="both"/>
              <w:rPr>
                <w:ins w:id="20" w:author="Angela Quinn (NESO)" w:date="2024-10-18T17:19:00Z"/>
              </w:rPr>
            </w:pPr>
          </w:p>
        </w:tc>
      </w:tr>
      <w:tr w:rsidR="00681B9D" w:rsidRPr="0054477A" w14:paraId="7364C3FD" w14:textId="77777777" w:rsidTr="5BF6F6EF">
        <w:trPr>
          <w:trHeight w:val="142"/>
          <w:ins w:id="21" w:author="Angela Quinn (NESO)" w:date="2024-10-18T17:18:00Z"/>
        </w:trPr>
        <w:tc>
          <w:tcPr>
            <w:tcW w:w="3789" w:type="dxa"/>
          </w:tcPr>
          <w:p w14:paraId="3CF81CBA" w14:textId="27F64594" w:rsidR="00681B9D" w:rsidRPr="0054477A" w:rsidRDefault="00681B9D" w:rsidP="00C45EF0">
            <w:pPr>
              <w:rPr>
                <w:ins w:id="22" w:author="Angela Quinn (NESO)" w:date="2024-10-18T17:18:00Z"/>
              </w:rPr>
            </w:pPr>
            <w:bookmarkStart w:id="23" w:name="_Hlk180165909"/>
            <w:ins w:id="24" w:author="Angela Quinn (NESO)" w:date="2024-10-18T17:18:00Z">
              <w:r>
                <w:t>“Reservation Expiry Date”</w:t>
              </w:r>
            </w:ins>
          </w:p>
        </w:tc>
        <w:tc>
          <w:tcPr>
            <w:tcW w:w="4602" w:type="dxa"/>
            <w:gridSpan w:val="2"/>
          </w:tcPr>
          <w:p w14:paraId="1572E26A" w14:textId="502E084C" w:rsidR="00681B9D" w:rsidRPr="0054477A" w:rsidRDefault="00681B9D" w:rsidP="00C45EF0">
            <w:pPr>
              <w:jc w:val="both"/>
              <w:rPr>
                <w:ins w:id="25" w:author="Angela Quinn (NESO)" w:date="2024-10-18T17:18:00Z"/>
              </w:rPr>
            </w:pPr>
            <w:proofErr w:type="gramStart"/>
            <w:ins w:id="26" w:author="Angela Quinn (NESO)" w:date="2024-10-18T17:18:00Z">
              <w:r w:rsidRPr="00236A1E">
                <w:rPr>
                  <w:rFonts w:cs="Arial"/>
                  <w:szCs w:val="24"/>
                </w:rPr>
                <w:t>[ ]</w:t>
              </w:r>
              <w:proofErr w:type="gramEnd"/>
              <w:r w:rsidRPr="00236A1E">
                <w:rPr>
                  <w:rFonts w:cs="Arial"/>
                  <w:szCs w:val="24"/>
                </w:rPr>
                <w:t xml:space="preserve">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bookmarkEnd w:id="23"/>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 xml:space="preserve">"Transmission </w:t>
            </w:r>
            <w:proofErr w:type="gramStart"/>
            <w:r w:rsidRPr="0054477A">
              <w:t>Connection  Assets</w:t>
            </w:r>
            <w:proofErr w:type="gramEnd"/>
            <w:r w:rsidRPr="0054477A">
              <w:t>"</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w:t>
            </w:r>
            <w:proofErr w:type="gramStart"/>
            <w:r w:rsidRPr="0054477A">
              <w:rPr>
                <w:rFonts w:cs="Arial"/>
                <w:szCs w:val="24"/>
              </w:rPr>
              <w:t>out  in</w:t>
            </w:r>
            <w:proofErr w:type="gramEnd"/>
            <w:r w:rsidRPr="0054477A">
              <w:rPr>
                <w:rFonts w:cs="Arial"/>
                <w:szCs w:val="24"/>
              </w:rPr>
              <w:t xml:space="preserve">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18AD5054" w:rsidR="00C45EF0" w:rsidRPr="00167BC2" w:rsidRDefault="00C45EF0" w:rsidP="00C45EF0">
            <w:pPr>
              <w:tabs>
                <w:tab w:val="left" w:pos="3780"/>
              </w:tabs>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27" w:author="Lizzie Timmins (NESO)" w:date="2024-11-05T16:11:00Z">
              <w:r w:rsidRPr="00167BC2" w:rsidDel="00901A9C">
                <w:rPr>
                  <w:rFonts w:cs="Arial"/>
                  <w:i/>
                  <w:szCs w:val="24"/>
                </w:rPr>
                <w:delText xml:space="preserve">Medium </w:delText>
              </w:r>
            </w:del>
            <w:r w:rsidRPr="00167BC2">
              <w:rPr>
                <w:rFonts w:cs="Arial"/>
                <w:i/>
                <w:szCs w:val="24"/>
              </w:rPr>
              <w:t xml:space="preserve">Power Station </w:t>
            </w:r>
            <w:del w:id="28" w:author="Lizzie Timmins (NESO)" w:date="2024-11-05T16:11:00Z">
              <w:r w:rsidRPr="00167BC2" w:rsidDel="00901A9C">
                <w:rPr>
                  <w:rFonts w:cs="Arial"/>
                  <w:i/>
                  <w:szCs w:val="24"/>
                </w:rPr>
                <w:delText xml:space="preserve">or a Relevant Embedded Small Power Station </w:delText>
              </w:r>
            </w:del>
            <w:r w:rsidRPr="00167BC2">
              <w:rPr>
                <w:rFonts w:cs="Arial"/>
                <w:i/>
                <w:szCs w:val="24"/>
              </w:rPr>
              <w:t>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41D050A2"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del w:id="29" w:author="Angela Quinn (NESO)" w:date="2024-10-28T02:07:00Z">
              <w:r w:rsidR="00C45EF0" w:rsidRPr="287DBB32" w:rsidDel="57347497">
                <w:rPr>
                  <w:rFonts w:cs="Arial"/>
                  <w:b/>
                  <w:bCs/>
                </w:rPr>
                <w:delText>Request for a Statement of Works</w:delText>
              </w:r>
            </w:del>
            <w:ins w:id="30" w:author="Angela Quinn (NESO)" w:date="2024-10-28T02:07:00Z">
              <w:r w:rsidR="66429954" w:rsidRPr="287DBB32">
                <w:rPr>
                  <w:rFonts w:cs="Arial"/>
                  <w:b/>
                  <w:bCs/>
                </w:rPr>
                <w:t>Transmission Evaluation Application</w:t>
              </w:r>
            </w:ins>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2E1E2651"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del w:id="31" w:author="Angela Quinn (NESO)" w:date="2024-10-28T02:06:00Z">
              <w:r w:rsidR="00C45EF0" w:rsidRPr="287DBB32" w:rsidDel="57347497">
                <w:rPr>
                  <w:rFonts w:cs="Arial"/>
                  <w:b/>
                  <w:bCs/>
                </w:rPr>
                <w:delText>Request for a Statement of Works</w:delText>
              </w:r>
            </w:del>
            <w:ins w:id="32" w:author="Angela Quinn (NESO)" w:date="2024-10-28T02:06:00Z">
              <w:r w:rsidR="397EFA62" w:rsidRPr="287DBB32">
                <w:rPr>
                  <w:rFonts w:cs="Arial"/>
                  <w:b/>
                  <w:bCs/>
                </w:rPr>
                <w:t>Transmission Evaluatio</w:t>
              </w:r>
            </w:ins>
            <w:ins w:id="33" w:author="Angela Quinn (NESO)" w:date="2024-10-28T02:07:00Z">
              <w:r w:rsidR="397EFA62" w:rsidRPr="287DBB32">
                <w:rPr>
                  <w:rFonts w:cs="Arial"/>
                  <w:b/>
                  <w:bCs/>
                </w:rPr>
                <w:t>n Application</w:t>
              </w:r>
            </w:ins>
            <w:r w:rsidRPr="287DBB32">
              <w:rPr>
                <w:rFonts w:cs="Arial"/>
              </w:rPr>
              <w:t>-</w:t>
            </w:r>
            <w:r w:rsidRPr="287DBB32">
              <w:rPr>
                <w:rFonts w:cs="Arial"/>
                <w:i/>
                <w:iCs/>
              </w:rPr>
              <w:t xml:space="preserve">relevant embedded </w:t>
            </w:r>
            <w:del w:id="34" w:author="Lizzie Timmins (NESO)" w:date="2024-11-05T16:11:00Z">
              <w:r w:rsidRPr="287DBB32" w:rsidDel="00901A9C">
                <w:rPr>
                  <w:rFonts w:cs="Arial"/>
                  <w:i/>
                  <w:iCs/>
                </w:rPr>
                <w:delText xml:space="preserve">medium\small </w:delText>
              </w:r>
            </w:del>
            <w:r w:rsidRPr="287DBB32">
              <w:rPr>
                <w:rFonts w:cs="Arial"/>
                <w:i/>
                <w:iCs/>
              </w:rPr>
              <w:t>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w:t>
            </w:r>
            <w:proofErr w:type="gramStart"/>
            <w:r w:rsidRPr="0054477A">
              <w:rPr>
                <w:rFonts w:cs="Arial"/>
                <w:szCs w:val="24"/>
              </w:rPr>
              <w:t>[  ]</w:t>
            </w:r>
            <w:proofErr w:type="gramEnd"/>
            <w:r w:rsidRPr="0054477A">
              <w:rPr>
                <w:rFonts w:cs="Arial"/>
                <w:szCs w:val="24"/>
              </w:rPr>
              <w:t>]</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w:t>
            </w:r>
            <w:proofErr w:type="gramStart"/>
            <w:r w:rsidRPr="0054477A">
              <w:rPr>
                <w:rFonts w:cs="Arial"/>
                <w:szCs w:val="24"/>
              </w:rPr>
              <w:t>out  in</w:t>
            </w:r>
            <w:proofErr w:type="gramEnd"/>
            <w:r w:rsidRPr="0054477A">
              <w:rPr>
                <w:rFonts w:cs="Arial"/>
                <w:szCs w:val="24"/>
              </w:rPr>
              <w:t xml:space="preserve">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ins w:id="35" w:author="Lizzie Timmins (NESO)" w:date="2024-10-15T15:23:00Z"/>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ins w:id="36" w:author="Lizzie Timmins (NESO)" w:date="2024-10-15T15:23:00Z"/>
                <w:rFonts w:ascii="Arial" w:hAnsi="Arial"/>
                <w:b w:val="0"/>
                <w:caps w:val="0"/>
                <w:sz w:val="24"/>
                <w:szCs w:val="24"/>
              </w:rPr>
            </w:pPr>
            <w:ins w:id="37" w:author="Lizzie Timmins (NESO)" w:date="2024-10-15T15:23: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38" w:author="Angela Quinn (NESO)" w:date="2024-10-28T01:46:00Z">
              <w:r w:rsidR="04005102" w:rsidRPr="287DBB32">
                <w:rPr>
                  <w:rFonts w:ascii="Arial" w:hAnsi="Arial"/>
                  <w:b w:val="0"/>
                  <w:i/>
                  <w:iCs/>
                  <w:caps w:val="0"/>
                  <w:sz w:val="24"/>
                  <w:szCs w:val="24"/>
                </w:rPr>
                <w:t>with/</w:t>
              </w:r>
            </w:ins>
            <w:ins w:id="39" w:author="Angela Quinn (NESO)" w:date="2024-10-18T15:46:00Z">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ins>
          </w:p>
          <w:p w14:paraId="65E50C6B" w14:textId="12F965F3" w:rsidR="00166438" w:rsidRPr="00166438" w:rsidRDefault="5BADFF50" w:rsidP="00166438">
            <w:pPr>
              <w:pStyle w:val="Level1Heading"/>
              <w:numPr>
                <w:ilvl w:val="0"/>
                <w:numId w:val="0"/>
              </w:numPr>
              <w:spacing w:before="240" w:line="240" w:lineRule="auto"/>
              <w:ind w:left="851" w:hanging="851"/>
              <w:rPr>
                <w:ins w:id="40" w:author="Lizzie Timmins (NESO)" w:date="2024-10-15T15:23:00Z"/>
                <w:rFonts w:ascii="Arial" w:hAnsi="Arial"/>
                <w:sz w:val="24"/>
                <w:szCs w:val="24"/>
              </w:rPr>
            </w:pPr>
            <w:ins w:id="41" w:author="Lizzie Timmins (NESO)" w:date="2024-10-15T15:23:00Z">
              <w:r w:rsidRPr="287DBB32">
                <w:rPr>
                  <w:rFonts w:ascii="Arial" w:hAnsi="Arial"/>
                  <w:sz w:val="24"/>
                  <w:szCs w:val="24"/>
                </w:rPr>
                <w:t>1.2</w:t>
              </w:r>
              <w:r w:rsidR="00166438">
                <w:tab/>
              </w:r>
            </w:ins>
            <w:ins w:id="42" w:author="Angela Quinn (NESO)" w:date="2024-10-28T01:46:00Z">
              <w:r w:rsidR="5C790B70" w:rsidRPr="287DBB32">
                <w:rPr>
                  <w:rFonts w:ascii="Arial" w:hAnsi="Arial"/>
                  <w:sz w:val="24"/>
                  <w:szCs w:val="24"/>
                </w:rPr>
                <w:t xml:space="preserve"> </w:t>
              </w:r>
            </w:ins>
            <w:ins w:id="43" w:author="Lizzie Timmins (NESO)" w:date="2024-10-15T15:23:00Z">
              <w:r w:rsidRPr="287DBB32">
                <w:rPr>
                  <w:rFonts w:ascii="Arial" w:hAnsi="Arial"/>
                  <w:sz w:val="24"/>
                  <w:szCs w:val="24"/>
                </w:rPr>
                <w:t>GATED Application AND OFFER PRocess – GATE 1 Conditional Clause</w:t>
              </w:r>
            </w:ins>
            <w:ins w:id="44" w:author="Angela Quinn (NESO)" w:date="2024-10-28T01:45:00Z">
              <w:r w:rsidR="20FBDD82" w:rsidRPr="287DBB32">
                <w:rPr>
                  <w:rFonts w:ascii="Arial" w:hAnsi="Arial"/>
                  <w:sz w:val="24"/>
                  <w:szCs w:val="24"/>
                </w:rPr>
                <w:t xml:space="preserve"> [AND RESERVATION]</w:t>
              </w:r>
            </w:ins>
          </w:p>
          <w:p w14:paraId="1F1A40CF" w14:textId="77777777" w:rsidR="00166438" w:rsidRPr="00166438" w:rsidRDefault="00166438" w:rsidP="00166438">
            <w:pPr>
              <w:spacing w:after="240"/>
              <w:ind w:left="691" w:right="14" w:hanging="677"/>
              <w:jc w:val="both"/>
              <w:rPr>
                <w:ins w:id="45" w:author="Lizzie Timmins (NESO)" w:date="2024-10-15T15:23:00Z"/>
                <w:rFonts w:cs="Arial"/>
                <w:szCs w:val="24"/>
              </w:rPr>
            </w:pPr>
            <w:ins w:id="46" w:author="Lizzie Timmins (NESO)" w:date="2024-10-15T15:23: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ins>
          </w:p>
          <w:p w14:paraId="4D351A2B" w14:textId="77777777" w:rsidR="00166438" w:rsidRPr="00166438" w:rsidRDefault="00166438" w:rsidP="00166438">
            <w:pPr>
              <w:spacing w:after="240"/>
              <w:ind w:left="691" w:right="14"/>
              <w:jc w:val="both"/>
              <w:rPr>
                <w:ins w:id="47" w:author="Lizzie Timmins (NESO)" w:date="2024-10-15T15:23:00Z"/>
                <w:rFonts w:cs="Arial"/>
                <w:szCs w:val="24"/>
              </w:rPr>
            </w:pPr>
            <w:ins w:id="48" w:author="Lizzie Timmins (NESO)" w:date="2024-10-15T15:23: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0939BCB7" w14:textId="77777777" w:rsidR="00166438" w:rsidRPr="00166438" w:rsidRDefault="00166438" w:rsidP="00166438">
            <w:pPr>
              <w:spacing w:after="240"/>
              <w:ind w:left="691" w:right="14"/>
              <w:jc w:val="both"/>
              <w:rPr>
                <w:ins w:id="49" w:author="Lizzie Timmins (NESO)" w:date="2024-10-15T15:23:00Z"/>
                <w:rFonts w:cs="Arial"/>
                <w:szCs w:val="24"/>
              </w:rPr>
            </w:pPr>
            <w:ins w:id="50" w:author="Lizzie Timmins (NESO)" w:date="2024-10-15T15:23: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7096AD6" w14:textId="77777777" w:rsidR="00166438" w:rsidRPr="00166438" w:rsidRDefault="00166438" w:rsidP="00166438">
            <w:pPr>
              <w:spacing w:after="240"/>
              <w:ind w:left="691" w:right="14"/>
              <w:jc w:val="both"/>
              <w:rPr>
                <w:ins w:id="51" w:author="Lizzie Timmins (NESO)" w:date="2024-10-15T15:23:00Z"/>
                <w:rFonts w:cs="Arial"/>
                <w:i/>
                <w:iCs/>
                <w:szCs w:val="24"/>
              </w:rPr>
            </w:pPr>
            <w:ins w:id="52" w:author="Lizzie Timmins (NESO)" w:date="2024-10-15T15:23:00Z">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ins>
          </w:p>
          <w:p w14:paraId="0F54499E" w14:textId="77777777" w:rsidR="00166438" w:rsidRPr="00166438" w:rsidRDefault="00166438" w:rsidP="00166438">
            <w:pPr>
              <w:spacing w:after="240"/>
              <w:ind w:left="691" w:right="14"/>
              <w:jc w:val="both"/>
              <w:rPr>
                <w:ins w:id="53" w:author="Lizzie Timmins (NESO)" w:date="2024-10-15T15:23:00Z"/>
                <w:rFonts w:cs="Arial"/>
                <w:szCs w:val="24"/>
              </w:rPr>
            </w:pPr>
            <w:ins w:id="54" w:author="Lizzie Timmins (NESO)" w:date="2024-10-15T15:23:00Z">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ins>
          </w:p>
          <w:p w14:paraId="2F98FCE1" w14:textId="05B6F4C9" w:rsidR="00166438" w:rsidRPr="00166438" w:rsidRDefault="5BADFF50" w:rsidP="4B06BFC0">
            <w:pPr>
              <w:spacing w:after="240"/>
              <w:ind w:left="691" w:right="14" w:hanging="691"/>
              <w:jc w:val="both"/>
              <w:rPr>
                <w:ins w:id="55" w:author="Lizzie Timmins (NESO)" w:date="2024-10-15T15:23:00Z"/>
                <w:rFonts w:cs="Arial"/>
              </w:rPr>
            </w:pPr>
            <w:ins w:id="56" w:author="Lizzie Timmins (NESO)" w:date="2024-10-15T15:23:00Z">
              <w:r w:rsidRPr="287DBB32">
                <w:rPr>
                  <w:rFonts w:cs="Arial"/>
                </w:rPr>
                <w:t>1.2.2</w:t>
              </w:r>
              <w:r w:rsidR="00166438">
                <w:tab/>
              </w:r>
              <w:r w:rsidRPr="287DBB32">
                <w:rPr>
                  <w:rFonts w:cs="Arial"/>
                </w:rPr>
                <w:t xml:space="preserve">The parties agree </w:t>
              </w:r>
            </w:ins>
            <w:ins w:id="57" w:author="Angela Quinn (NESO)" w:date="2024-10-28T01:52:00Z">
              <w:r w:rsidR="36B8E7F5" w:rsidRPr="287DBB32">
                <w:rPr>
                  <w:rFonts w:cs="Arial"/>
                </w:rPr>
                <w:t>and acknowl</w:t>
              </w:r>
            </w:ins>
            <w:ins w:id="58" w:author="Angela Quinn (NESO)" w:date="2024-10-28T01:57:00Z">
              <w:r w:rsidR="0DBD309C" w:rsidRPr="287DBB32">
                <w:rPr>
                  <w:rFonts w:cs="Arial"/>
                </w:rPr>
                <w:t>e</w:t>
              </w:r>
            </w:ins>
            <w:ins w:id="59" w:author="Angela Quinn (NESO)" w:date="2024-10-28T01:52:00Z">
              <w:r w:rsidR="36B8E7F5" w:rsidRPr="287DBB32">
                <w:rPr>
                  <w:rFonts w:cs="Arial"/>
                </w:rPr>
                <w:t xml:space="preserve">dge </w:t>
              </w:r>
            </w:ins>
            <w:ins w:id="60" w:author="Lizzie Timmins (NESO)" w:date="2024-10-15T15:23:00Z">
              <w:r w:rsidRPr="287DBB32">
                <w:rPr>
                  <w:rFonts w:cs="Arial"/>
                </w:rPr>
                <w:t xml:space="preserve">that until the </w:t>
              </w:r>
              <w:r w:rsidRPr="287DBB32">
                <w:rPr>
                  <w:rFonts w:cs="Arial"/>
                  <w:b/>
                  <w:bCs/>
                </w:rPr>
                <w:t>Gate 2 Date</w:t>
              </w:r>
              <w:r w:rsidRPr="287DBB32">
                <w:rPr>
                  <w:rFonts w:cs="Arial"/>
                </w:rPr>
                <w:t xml:space="preserve">, the </w:t>
              </w:r>
            </w:ins>
            <w:proofErr w:type="gramStart"/>
            <w:ins w:id="61" w:author="Angela Quinn (NESO)" w:date="2024-10-18T16:04:00Z">
              <w:r w:rsidR="3C019BCE" w:rsidRPr="287DBB32">
                <w:rPr>
                  <w:rFonts w:cs="Arial"/>
                </w:rPr>
                <w:t>rights</w:t>
              </w:r>
              <w:proofErr w:type="gramEnd"/>
              <w:r w:rsidR="3C019BCE" w:rsidRPr="287DBB32">
                <w:rPr>
                  <w:rFonts w:cs="Arial"/>
                </w:rPr>
                <w:t xml:space="preserve"> and obligations of each party pursuant to this</w:t>
              </w:r>
            </w:ins>
            <w:ins w:id="62" w:author="Lizzie Timmins (NESO)" w:date="2024-10-15T15:23:00Z">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ins>
            <w:ins w:id="63" w:author="Angela Quinn (NESO)" w:date="2024-10-18T16:12:00Z">
              <w:r w:rsidR="756A8A14" w:rsidRPr="287DBB32">
                <w:rPr>
                  <w:rFonts w:cs="Arial"/>
                </w:rPr>
                <w:t xml:space="preserve"> </w:t>
              </w:r>
            </w:ins>
            <w:ins w:id="64" w:author="Angela Quinn (NESO)" w:date="2024-10-18T16:13:00Z">
              <w:r w:rsidR="4E951019" w:rsidRPr="287DBB32">
                <w:rPr>
                  <w:rFonts w:cs="Arial"/>
                </w:rPr>
                <w:t>and Clause 13</w:t>
              </w:r>
            </w:ins>
            <w:ins w:id="65" w:author="Angela Quinn (NESO)" w:date="2024-10-28T01:40:00Z">
              <w:r w:rsidR="2B7ED3C9" w:rsidRPr="287DBB32">
                <w:rPr>
                  <w:rFonts w:cs="Arial"/>
                </w:rPr>
                <w:t xml:space="preserve"> –</w:t>
              </w:r>
            </w:ins>
            <w:ins w:id="66" w:author="Angela Quinn (NESO)" w:date="2024-10-28T01:50:00Z">
              <w:r w:rsidR="278B4F98" w:rsidRPr="287DBB32">
                <w:rPr>
                  <w:rFonts w:cs="Arial"/>
                </w:rPr>
                <w:t xml:space="preserve"> </w:t>
              </w:r>
            </w:ins>
            <w:ins w:id="67" w:author="Angela Quinn (NESO)" w:date="2024-10-28T01:40:00Z">
              <w:r w:rsidR="2B7ED3C9" w:rsidRPr="004A25EA">
                <w:rPr>
                  <w:rFonts w:cs="Arial"/>
                  <w:i/>
                  <w:iCs/>
                </w:rPr>
                <w:t>edit to include any other provisions agreed between the parties as useful to inc</w:t>
              </w:r>
            </w:ins>
            <w:ins w:id="68" w:author="Angela Quinn (NESO)" w:date="2024-10-28T01:41:00Z">
              <w:r w:rsidR="2B7ED3C9" w:rsidRPr="004A25EA">
                <w:rPr>
                  <w:rFonts w:cs="Arial"/>
                  <w:i/>
                  <w:iCs/>
                </w:rPr>
                <w:t>lude</w:t>
              </w:r>
            </w:ins>
            <w:ins w:id="69" w:author="Lizzie Timmins (NESO)" w:date="2024-10-15T15:23:00Z">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ins>
            <w:ins w:id="70" w:author="Angela Quinn (NESO)" w:date="2024-10-18T16:05:00Z">
              <w:r w:rsidR="0CC490DF" w:rsidRPr="287DBB32">
                <w:rPr>
                  <w:rFonts w:cs="Arial"/>
                </w:rPr>
                <w:t>be suspended</w:t>
              </w:r>
            </w:ins>
            <w:ins w:id="71" w:author="Lizzie Timmins (NESO)" w:date="2024-10-15T15:23:00Z">
              <w:r w:rsidRPr="287DBB32">
                <w:rPr>
                  <w:rFonts w:cs="Arial"/>
                </w:rPr>
                <w:t xml:space="preserve">. </w:t>
              </w:r>
            </w:ins>
          </w:p>
          <w:p w14:paraId="5B9D7ACC" w14:textId="28C64418" w:rsidR="00166438" w:rsidRPr="00166438" w:rsidRDefault="5BADFF50" w:rsidP="287DBB32">
            <w:pPr>
              <w:spacing w:after="240"/>
              <w:ind w:left="691" w:right="14" w:hanging="691"/>
              <w:jc w:val="both"/>
              <w:rPr>
                <w:ins w:id="72" w:author="Angela Quinn (NESO)" w:date="2024-10-28T01:56:00Z"/>
                <w:rFonts w:cs="Arial"/>
              </w:rPr>
            </w:pPr>
            <w:ins w:id="73" w:author="Lizzie Timmins (NESO)" w:date="2024-10-15T15:23:00Z">
              <w:r w:rsidRPr="5BF6F6EF">
                <w:rPr>
                  <w:rFonts w:cs="Arial"/>
                </w:rPr>
                <w:t>1.2.3</w:t>
              </w:r>
              <w:r w:rsidR="00166438">
                <w:tab/>
              </w:r>
            </w:ins>
            <w:ins w:id="74" w:author="Angela Quinn (NESO)" w:date="2024-10-28T01:53:00Z">
              <w:r w:rsidR="3F577232" w:rsidRPr="5BF6F6EF">
                <w:rPr>
                  <w:rFonts w:cs="Arial"/>
                </w:rPr>
                <w:t>[</w:t>
              </w:r>
            </w:ins>
            <w:ins w:id="75" w:author="Lizzie Timmins (NESO)" w:date="2024-10-15T15:23: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ins>
            <w:ins w:id="76" w:author="Angela Quinn (NESO)" w:date="2024-10-18T16:05:00Z">
              <w:r w:rsidR="0CC490DF" w:rsidRPr="5BF6F6EF">
                <w:rPr>
                  <w:rFonts w:cs="Arial"/>
                </w:rPr>
                <w:t>x [O][P</w:t>
              </w:r>
            </w:ins>
            <w:ins w:id="77" w:author="Angela Quinn (NESO)" w:date="2024-10-18T16:06:00Z">
              <w:r w:rsidR="6DB61B4F" w:rsidRPr="5BF6F6EF">
                <w:rPr>
                  <w:rFonts w:cs="Arial"/>
                </w:rPr>
                <w:t>]</w:t>
              </w:r>
            </w:ins>
            <w:ins w:id="78" w:author="Lizzie Timmins (NESO)" w:date="2024-10-15T15:23:00Z">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ins>
            <w:ins w:id="79" w:author="Angela Quinn (NESO)" w:date="2024-10-28T02:35:00Z">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ins>
            <w:ins w:id="80" w:author="Angela Quinn (NESO)" w:date="2024-10-28T02:37:00Z">
              <w:r w:rsidR="5621FDF9" w:rsidRPr="5BF6F6EF">
                <w:rPr>
                  <w:rFonts w:cs="Arial"/>
                  <w:b/>
                  <w:bCs/>
                </w:rPr>
                <w:t>[</w:t>
              </w:r>
            </w:ins>
            <w:ins w:id="81" w:author="Angela Quinn (NESO)" w:date="2024-10-28T02:35:00Z">
              <w:r w:rsidR="455E3F77" w:rsidRPr="5BF6F6EF">
                <w:rPr>
                  <w:rFonts w:cs="Arial"/>
                  <w:b/>
                  <w:bCs/>
                </w:rPr>
                <w:t>Transmission Entry Capa</w:t>
              </w:r>
            </w:ins>
            <w:ins w:id="82" w:author="Angela Quinn (NESO)" w:date="2024-10-28T02:37:00Z">
              <w:r w:rsidR="1474770E" w:rsidRPr="5BF6F6EF">
                <w:rPr>
                  <w:rFonts w:cs="Arial"/>
                  <w:b/>
                  <w:bCs/>
                </w:rPr>
                <w:t>c</w:t>
              </w:r>
            </w:ins>
            <w:ins w:id="83" w:author="Angela Quinn (NESO)" w:date="2024-10-28T02:35:00Z">
              <w:r w:rsidR="455E3F77" w:rsidRPr="5BF6F6EF">
                <w:rPr>
                  <w:rFonts w:cs="Arial"/>
                  <w:b/>
                  <w:bCs/>
                </w:rPr>
                <w:t>ity</w:t>
              </w:r>
            </w:ins>
            <w:ins w:id="84" w:author="Angela Quinn (NESO)" w:date="2024-10-28T02:36:00Z">
              <w:r w:rsidR="455E3F77" w:rsidRPr="5BF6F6EF">
                <w:rPr>
                  <w:rFonts w:cs="Arial"/>
                  <w:b/>
                  <w:bCs/>
                </w:rPr>
                <w:t xml:space="preserve"> </w:t>
              </w:r>
              <w:r w:rsidR="455E3F77" w:rsidRPr="004A25EA">
                <w:rPr>
                  <w:rFonts w:cs="Arial"/>
                  <w:i/>
                  <w:iCs/>
                </w:rPr>
                <w:t>– edit for other capacity types</w:t>
              </w:r>
              <w:r w:rsidR="455E3F77" w:rsidRPr="5BF6F6EF">
                <w:rPr>
                  <w:rFonts w:cs="Arial"/>
                  <w:b/>
                  <w:bCs/>
                </w:rPr>
                <w:t>]</w:t>
              </w:r>
            </w:ins>
            <w:ins w:id="85" w:author="Lizzie Timmins (NESO)" w:date="2024-10-15T15:23:00Z">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ins>
            <w:ins w:id="86" w:author="Angela Quinn (NESO)" w:date="2024-10-18T16:20:00Z">
              <w:r w:rsidR="4C3545DD" w:rsidRPr="5BF6F6EF">
                <w:rPr>
                  <w:rFonts w:cs="Arial"/>
                  <w:b/>
                  <w:bCs/>
                </w:rPr>
                <w:t>Date</w:t>
              </w:r>
            </w:ins>
            <w:ins w:id="87" w:author="Lizzie Timmins (NESO)" w:date="2024-10-15T15:23:00Z">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ins>
            <w:ins w:id="88" w:author="Angela Quinn (NESO)" w:date="2024-10-28T02:19:00Z">
              <w:r w:rsidR="69F3546E" w:rsidRPr="5BF6F6EF">
                <w:rPr>
                  <w:rFonts w:cs="Arial"/>
                </w:rPr>
                <w:t>to the [</w:t>
              </w:r>
              <w:r w:rsidR="69F3546E" w:rsidRPr="004A25EA">
                <w:rPr>
                  <w:rFonts w:cs="Arial"/>
                  <w:b/>
                  <w:bCs/>
                </w:rPr>
                <w:t>Connection Site</w:t>
              </w:r>
              <w:r w:rsidR="69F3546E" w:rsidRPr="5BF6F6EF">
                <w:rPr>
                  <w:rFonts w:cs="Arial"/>
                </w:rPr>
                <w:t>][Site of Connection]</w:t>
              </w:r>
            </w:ins>
            <w:ins w:id="89" w:author="Angela Quinn (NESO)" w:date="2024-10-28T02:36:00Z">
              <w:r w:rsidR="2D843158" w:rsidRPr="5BF6F6EF">
                <w:rPr>
                  <w:rFonts w:cs="Arial"/>
                </w:rPr>
                <w:t xml:space="preserve">, </w:t>
              </w:r>
              <w:r w:rsidR="2D843158" w:rsidRPr="004A25EA">
                <w:rPr>
                  <w:rFonts w:cs="Arial"/>
                  <w:b/>
                  <w:bCs/>
                </w:rPr>
                <w:t>Completion Date</w:t>
              </w:r>
            </w:ins>
            <w:ins w:id="90" w:author="Angela Quinn (NESO)" w:date="2024-10-28T02:19:00Z">
              <w:r w:rsidR="69F3546E" w:rsidRPr="5BF6F6EF">
                <w:rPr>
                  <w:rFonts w:cs="Arial"/>
                </w:rPr>
                <w:t xml:space="preserve"> or requested [</w:t>
              </w:r>
              <w:r w:rsidR="69F3546E" w:rsidRPr="004A25EA">
                <w:rPr>
                  <w:rFonts w:cs="Arial"/>
                  <w:b/>
                  <w:bCs/>
                </w:rPr>
                <w:t>Transmission Entry Cap</w:t>
              </w:r>
            </w:ins>
            <w:ins w:id="91" w:author="Angela Quinn (NESO)" w:date="2024-10-28T02:20:00Z">
              <w:r w:rsidR="69F3546E" w:rsidRPr="004A25EA">
                <w:rPr>
                  <w:rFonts w:cs="Arial"/>
                  <w:b/>
                  <w:bCs/>
                </w:rPr>
                <w:t>a</w:t>
              </w:r>
            </w:ins>
            <w:ins w:id="92" w:author="Angela Quinn (NESO)" w:date="2024-10-28T02:19:00Z">
              <w:r w:rsidR="69F3546E" w:rsidRPr="004A25EA">
                <w:rPr>
                  <w:rFonts w:cs="Arial"/>
                  <w:b/>
                  <w:bCs/>
                </w:rPr>
                <w:t>city</w:t>
              </w:r>
              <w:r w:rsidR="69F3546E" w:rsidRPr="5BF6F6EF">
                <w:rPr>
                  <w:rFonts w:cs="Arial"/>
                </w:rPr>
                <w:t xml:space="preserve"> – </w:t>
              </w:r>
            </w:ins>
            <w:ins w:id="93" w:author="Angela Quinn (NESO)" w:date="2024-10-28T02:38:00Z">
              <w:r w:rsidR="1E80DAA0" w:rsidRPr="5BF6F6EF">
                <w:rPr>
                  <w:rFonts w:cs="Arial"/>
                  <w:i/>
                  <w:iCs/>
                </w:rPr>
                <w:t>add other relevant capacity refs as appropriate</w:t>
              </w:r>
            </w:ins>
            <w:ins w:id="94" w:author="Angela Quinn (NESO)" w:date="2024-10-28T02:20:00Z">
              <w:r w:rsidR="69F3546E" w:rsidRPr="5BF6F6EF">
                <w:rPr>
                  <w:rFonts w:cs="Arial"/>
                </w:rPr>
                <w:t xml:space="preserve">] </w:t>
              </w:r>
            </w:ins>
            <w:ins w:id="95" w:author="Lizzie Timmins (NESO)" w:date="2024-10-15T15:23: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96" w:author="Angela Quinn (NESO)" w:date="2024-10-28T01:53:00Z">
              <w:r w:rsidR="3B068984" w:rsidRPr="5BF6F6EF">
                <w:rPr>
                  <w:rFonts w:cs="Arial"/>
                </w:rPr>
                <w:t xml:space="preserve">- </w:t>
              </w:r>
              <w:r w:rsidR="3B068984" w:rsidRPr="5BF6F6EF">
                <w:rPr>
                  <w:rFonts w:cs="Arial"/>
                  <w:i/>
                  <w:iCs/>
                </w:rPr>
                <w:t>no reservation]</w:t>
              </w:r>
            </w:ins>
            <w:ins w:id="97" w:author="Lizzie Timmins (NESO)" w:date="2024-10-15T15:23:00Z">
              <w:r w:rsidRPr="5BF6F6EF">
                <w:rPr>
                  <w:rFonts w:cs="Arial"/>
                </w:rPr>
                <w:t>.</w:t>
              </w:r>
            </w:ins>
            <w:ins w:id="98" w:author="Angela Quinn (NESO)" w:date="2024-10-28T01:56:00Z">
              <w:r w:rsidR="078CA715" w:rsidRPr="5BF6F6EF">
                <w:rPr>
                  <w:rFonts w:cs="Arial"/>
                </w:rPr>
                <w:t xml:space="preserve"> </w:t>
              </w:r>
            </w:ins>
            <w:ins w:id="99" w:author="Angela Quinn (NESO)" w:date="2024-10-28T01:58:00Z">
              <w:r w:rsidR="2B7D25AC" w:rsidRPr="5BF6F6EF">
                <w:rPr>
                  <w:rFonts w:cs="Arial"/>
                </w:rPr>
                <w:t>[T</w:t>
              </w:r>
            </w:ins>
            <w:ins w:id="100" w:author="Angela Quinn (NESO)" w:date="2024-10-28T01:56:00Z">
              <w:r w:rsidR="078CA715" w:rsidRPr="5BF6F6EF">
                <w:rPr>
                  <w:rFonts w:cs="Arial"/>
                </w:rPr>
                <w:t xml:space="preserve">he parties further agree that the </w:t>
              </w:r>
            </w:ins>
            <w:ins w:id="101" w:author="Angela Quinn (NESO)" w:date="2024-10-28T02:37:00Z">
              <w:r w:rsidR="510B3834" w:rsidRPr="5BF6F6EF">
                <w:rPr>
                  <w:rFonts w:cs="Arial"/>
                </w:rPr>
                <w:t>[</w:t>
              </w:r>
            </w:ins>
            <w:ins w:id="102" w:author="Angela Quinn (NESO)" w:date="2024-10-28T01:56:00Z">
              <w:r w:rsidR="078CA715" w:rsidRPr="5BF6F6EF">
                <w:rPr>
                  <w:rFonts w:cs="Arial"/>
                  <w:b/>
                  <w:bCs/>
                </w:rPr>
                <w:t>Connection Site</w:t>
              </w:r>
            </w:ins>
            <w:ins w:id="103" w:author="Angela Quinn (NESO)" w:date="2024-10-28T02:37:00Z">
              <w:r w:rsidR="2A5C2151" w:rsidRPr="5BF6F6EF">
                <w:rPr>
                  <w:rFonts w:cs="Arial"/>
                  <w:b/>
                  <w:bCs/>
                </w:rPr>
                <w:t>]</w:t>
              </w:r>
            </w:ins>
            <w:ins w:id="104" w:author="Angela Quinn (NESO)" w:date="2024-10-28T01:56:00Z">
              <w:r w:rsidR="078CA715" w:rsidRPr="5BF6F6EF">
                <w:rPr>
                  <w:rFonts w:cs="Arial"/>
                </w:rPr>
                <w:t xml:space="preserve"> </w:t>
              </w:r>
            </w:ins>
            <w:ins w:id="105" w:author="Angela Quinn (NESO)" w:date="2024-10-28T02:37:00Z">
              <w:r w:rsidR="6D928285" w:rsidRPr="5BF6F6EF">
                <w:rPr>
                  <w:rFonts w:cs="Arial"/>
                </w:rPr>
                <w:t xml:space="preserve">[Site of Connection] </w:t>
              </w:r>
            </w:ins>
            <w:ins w:id="106" w:author="Angela Quinn (NESO)" w:date="2024-10-28T01:56:00Z">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ins>
            <w:ins w:id="107" w:author="Angela Quinn (NESO)" w:date="2024-10-28T02:26:00Z">
              <w:r w:rsidR="7FF33DD4" w:rsidRPr="5BF6F6EF">
                <w:rPr>
                  <w:rFonts w:cs="Arial"/>
                </w:rPr>
                <w:t xml:space="preserve">position </w:t>
              </w:r>
            </w:ins>
            <w:ins w:id="108" w:author="Angela Quinn (NESO)" w:date="2024-10-28T01:56:00Z">
              <w:r w:rsidR="078CA715" w:rsidRPr="5BF6F6EF">
                <w:rPr>
                  <w:rFonts w:cs="Arial"/>
                </w:rPr>
                <w:t xml:space="preserve">and the </w:t>
              </w:r>
            </w:ins>
            <w:ins w:id="109" w:author="Angela Quinn (NESO)" w:date="2024-10-28T02:27:00Z">
              <w:r w:rsidR="13D56911" w:rsidRPr="5BF6F6EF">
                <w:rPr>
                  <w:rFonts w:cs="Arial"/>
                </w:rPr>
                <w:t xml:space="preserve">requested </w:t>
              </w:r>
            </w:ins>
            <w:ins w:id="110" w:author="Angela Quinn (NESO)" w:date="2024-10-28T01:56:00Z">
              <w:r w:rsidR="078CA715" w:rsidRPr="5BF6F6EF">
                <w:rPr>
                  <w:rFonts w:cs="Arial"/>
                </w:rPr>
                <w:t>[</w:t>
              </w:r>
              <w:r w:rsidR="078CA715" w:rsidRPr="5BF6F6EF">
                <w:rPr>
                  <w:rFonts w:cs="Arial"/>
                  <w:b/>
                  <w:bCs/>
                </w:rPr>
                <w:t>Transmission Entry Capacity</w:t>
              </w:r>
            </w:ins>
            <w:ins w:id="111" w:author="Angela Quinn (NESO)" w:date="2024-10-28T02:01:00Z">
              <w:r w:rsidR="1B4CE017" w:rsidRPr="5BF6F6EF">
                <w:rPr>
                  <w:rFonts w:cs="Arial"/>
                  <w:b/>
                  <w:bCs/>
                </w:rPr>
                <w:t>-</w:t>
              </w:r>
              <w:r w:rsidR="1B4CE017" w:rsidRPr="5BF6F6EF">
                <w:rPr>
                  <w:rFonts w:cs="Arial"/>
                  <w:i/>
                  <w:iCs/>
                </w:rPr>
                <w:t xml:space="preserve"> add other relevant capacity refs as appropriate</w:t>
              </w:r>
            </w:ins>
            <w:ins w:id="112" w:author="Angela Quinn (NESO)" w:date="2024-10-28T01:56:00Z">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ins>
            <w:ins w:id="113" w:author="Angela Quinn (NESO)" w:date="2024-10-28T02:01:00Z">
              <w:r w:rsidR="0199D196" w:rsidRPr="5BF6F6EF">
                <w:rPr>
                  <w:rFonts w:cs="Arial"/>
                </w:rPr>
                <w:t xml:space="preserve">- </w:t>
              </w:r>
              <w:r w:rsidR="0199D196" w:rsidRPr="004A25EA">
                <w:rPr>
                  <w:rFonts w:cs="Arial"/>
                  <w:i/>
                  <w:iCs/>
                </w:rPr>
                <w:t>Reservation only</w:t>
              </w:r>
              <w:r w:rsidR="0199D196" w:rsidRPr="5BF6F6EF">
                <w:rPr>
                  <w:rFonts w:cs="Arial"/>
                </w:rPr>
                <w:t>]</w:t>
              </w:r>
            </w:ins>
            <w:ins w:id="114" w:author="Angela Quinn (NESO)" w:date="2024-10-28T01:56:00Z">
              <w:r w:rsidR="078CA715" w:rsidRPr="5BF6F6EF">
                <w:rPr>
                  <w:rFonts w:cs="Arial"/>
                </w:rPr>
                <w:t>.</w:t>
              </w:r>
            </w:ins>
          </w:p>
          <w:p w14:paraId="1B2A0C59" w14:textId="11AFB9C5" w:rsidR="00166438" w:rsidRPr="00166438" w:rsidRDefault="00166438" w:rsidP="287DBB32">
            <w:pPr>
              <w:spacing w:after="240"/>
              <w:ind w:left="691" w:right="14" w:hanging="691"/>
              <w:jc w:val="both"/>
              <w:rPr>
                <w:ins w:id="115" w:author="Lizzie Timmins (NESO)" w:date="2024-10-15T15:23:00Z"/>
                <w:rFonts w:eastAsia="Arial" w:cs="Arial"/>
                <w:color w:val="0078D4"/>
                <w:sz w:val="20"/>
                <w:u w:val="single"/>
              </w:rPr>
            </w:pPr>
            <w:ins w:id="116" w:author="Lizzie Timmins (NESO)" w:date="2024-10-15T15:23:00Z">
              <w:del w:id="117" w:author="Angela Quinn (NESO)" w:date="2024-10-28T01:57:00Z">
                <w:r w:rsidRPr="287DBB32" w:rsidDel="5BADFF50">
                  <w:rPr>
                    <w:rFonts w:cs="Arial"/>
                  </w:rPr>
                  <w:delText xml:space="preserve"> </w:delText>
                </w:r>
              </w:del>
            </w:ins>
          </w:p>
          <w:p w14:paraId="3728662F" w14:textId="62569BEA" w:rsidR="00166438" w:rsidRPr="00166438" w:rsidRDefault="5BADFF50" w:rsidP="287DBB32">
            <w:pPr>
              <w:spacing w:after="240"/>
              <w:ind w:left="672" w:right="14" w:hanging="672"/>
              <w:jc w:val="both"/>
              <w:rPr>
                <w:ins w:id="118" w:author="Lizzie Timmins (NESO)" w:date="2024-10-15T15:23:00Z"/>
                <w:rFonts w:cs="Arial"/>
              </w:rPr>
            </w:pPr>
            <w:ins w:id="119" w:author="Lizzie Timmins (NESO)" w:date="2024-10-15T15:23:00Z">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ins>
            <w:ins w:id="120" w:author="Angela Quinn (NESO)" w:date="2024-10-18T17:30:00Z">
              <w:r w:rsidR="38EAC80D" w:rsidRPr="287DBB32">
                <w:rPr>
                  <w:rFonts w:cs="Arial"/>
                </w:rPr>
                <w:t>.</w:t>
              </w:r>
            </w:ins>
            <w:ins w:id="121" w:author="Angela Quinn (NESO)" w:date="2024-10-28T01:57:00Z">
              <w:r w:rsidR="35075157" w:rsidRPr="287DBB32">
                <w:rPr>
                  <w:rFonts w:cs="Arial"/>
                </w:rPr>
                <w:t xml:space="preserve"> </w:t>
              </w:r>
            </w:ins>
            <w:ins w:id="122" w:author="Lizzie Timmins (NESO)" w:date="2024-10-15T15:23:00Z">
              <w:r w:rsidRPr="287DBB32">
                <w:rPr>
                  <w:rFonts w:cs="Arial"/>
                </w:rPr>
                <w:t xml:space="preserve">This right to terminate shall expire with effect from the </w:t>
              </w:r>
              <w:r w:rsidRPr="287DBB32">
                <w:rPr>
                  <w:rFonts w:cs="Arial"/>
                  <w:b/>
                  <w:bCs/>
                </w:rPr>
                <w:t>Gate 2 Date</w:t>
              </w:r>
              <w:r w:rsidRPr="287DBB32">
                <w:rPr>
                  <w:rFonts w:cs="Arial"/>
                </w:rPr>
                <w:t>.</w:t>
              </w:r>
            </w:ins>
          </w:p>
          <w:p w14:paraId="169886BE" w14:textId="59705E4C" w:rsidR="00166438" w:rsidRPr="00166438" w:rsidRDefault="5BADFF50" w:rsidP="002D19C3">
            <w:pPr>
              <w:spacing w:after="240"/>
              <w:ind w:left="691" w:right="14" w:hanging="691"/>
              <w:jc w:val="both"/>
              <w:rPr>
                <w:ins w:id="123" w:author="Lizzie Timmins (NESO)" w:date="2024-10-15T15:23:00Z"/>
                <w:rFonts w:cs="Arial"/>
              </w:rPr>
            </w:pPr>
            <w:ins w:id="124" w:author="Lizzie Timmins (NESO)" w:date="2024-10-15T15:23:00Z">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ins>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proofErr w:type="gramStart"/>
      <w:r w:rsidRPr="0054477A">
        <w:rPr>
          <w:rFonts w:ascii="Arial" w:hAnsi="Arial"/>
          <w:b/>
        </w:rPr>
        <w:t>The</w:t>
      </w:r>
      <w:proofErr w:type="gramEnd"/>
      <w:r w:rsidRPr="0054477A">
        <w:rPr>
          <w:rFonts w:ascii="Arial" w:hAnsi="Arial"/>
          <w:b/>
        </w:rPr>
        <w:t xml:space="preserv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proofErr w:type="gramStart"/>
      <w:r w:rsidRPr="0054477A">
        <w:rPr>
          <w:rFonts w:ascii="Arial" w:hAnsi="Arial"/>
          <w:b/>
        </w:rPr>
        <w:t>Works</w:t>
      </w:r>
      <w:r w:rsidRPr="0054477A">
        <w:rPr>
          <w:rFonts w:ascii="Arial" w:hAnsi="Arial"/>
        </w:rPr>
        <w:t>:-</w:t>
      </w:r>
      <w:proofErr w:type="gramEnd"/>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 xml:space="preserve">In the event </w:t>
      </w:r>
      <w:proofErr w:type="gramStart"/>
      <w:r w:rsidRPr="0054477A">
        <w:rPr>
          <w:rFonts w:ascii="Arial" w:hAnsi="Arial"/>
        </w:rPr>
        <w:t>of:-</w:t>
      </w:r>
      <w:proofErr w:type="gramEnd"/>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w:t>
      </w:r>
      <w:proofErr w:type="gramStart"/>
      <w:r w:rsidRPr="0054477A">
        <w:rPr>
          <w:rFonts w:ascii="Arial" w:hAnsi="Arial"/>
        </w:rPr>
        <w:t>as a consequence</w:t>
      </w:r>
      <w:proofErr w:type="gramEnd"/>
      <w:r w:rsidRPr="0054477A">
        <w:rPr>
          <w:rFonts w:ascii="Arial" w:hAnsi="Arial"/>
        </w:rPr>
        <w:t xml:space="preserv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 xml:space="preserve">The </w:t>
      </w:r>
      <w:proofErr w:type="spellStart"/>
      <w:r w:rsidRPr="0054477A">
        <w:rPr>
          <w:rFonts w:ascii="Arial" w:hAnsi="Arial"/>
          <w:b/>
        </w:rPr>
        <w:t>Company 's</w:t>
      </w:r>
      <w:proofErr w:type="spellEnd"/>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w:t>
      </w:r>
      <w:proofErr w:type="spellStart"/>
      <w:r w:rsidRPr="0054477A">
        <w:rPr>
          <w:rFonts w:ascii="Arial" w:hAnsi="Arial"/>
        </w:rPr>
        <w:t>days notice</w:t>
      </w:r>
      <w:proofErr w:type="spellEnd"/>
      <w:r w:rsidRPr="0054477A">
        <w:rPr>
          <w:rFonts w:ascii="Arial" w:hAnsi="Arial"/>
        </w:rPr>
        <w:t xml:space="preserv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16C6C071"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125" w:author="Lizzie Timmins (NESO)" w:date="2024-11-05T16:11:00Z">
        <w:r w:rsidRPr="00167BC2" w:rsidDel="00901A9C">
          <w:rPr>
            <w:rFonts w:cs="Arial"/>
            <w:i/>
            <w:szCs w:val="24"/>
          </w:rPr>
          <w:delText xml:space="preserve">Medium </w:delText>
        </w:r>
      </w:del>
      <w:r w:rsidRPr="00167BC2">
        <w:rPr>
          <w:rFonts w:cs="Arial"/>
          <w:i/>
          <w:szCs w:val="24"/>
        </w:rPr>
        <w:t xml:space="preserve">Power Station </w:t>
      </w:r>
      <w:del w:id="126" w:author="Lizzie Timmins (NESO)" w:date="2024-11-05T16:11:00Z">
        <w:r w:rsidRPr="00167BC2" w:rsidDel="00901A9C">
          <w:rPr>
            <w:rFonts w:cs="Arial"/>
            <w:i/>
            <w:szCs w:val="24"/>
          </w:rPr>
          <w:delText xml:space="preserve">or a Relevant Embedded Small Power Station </w:delText>
        </w:r>
      </w:del>
      <w:r w:rsidRPr="00167BC2">
        <w:rPr>
          <w:rFonts w:cs="Arial"/>
          <w:i/>
          <w:szCs w:val="24"/>
        </w:rPr>
        <w:t>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proofErr w:type="gramStart"/>
      <w:r w:rsidRPr="0054477A">
        <w:rPr>
          <w:rFonts w:ascii="Arial" w:hAnsi="Arial"/>
          <w:b/>
        </w:rPr>
        <w:t>The</w:t>
      </w:r>
      <w:proofErr w:type="gramEnd"/>
      <w:r w:rsidRPr="0054477A">
        <w:rPr>
          <w:rFonts w:ascii="Arial" w:hAnsi="Arial"/>
          <w:b/>
        </w:rPr>
        <w:t xml:space="preserv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w:t>
      </w:r>
      <w:proofErr w:type="gramStart"/>
      <w:r w:rsidRPr="0054477A">
        <w:rPr>
          <w:rFonts w:ascii="Arial" w:hAnsi="Arial"/>
        </w:rPr>
        <w:t>may be shall be</w:t>
      </w:r>
      <w:proofErr w:type="gramEnd"/>
      <w:r w:rsidRPr="0054477A">
        <w:rPr>
          <w:rFonts w:ascii="Arial" w:hAnsi="Arial"/>
        </w:rPr>
        <w:t xml:space="preserv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proofErr w:type="gramStart"/>
      <w:r w:rsidRPr="0054477A">
        <w:rPr>
          <w:b/>
        </w:rPr>
        <w:t>Third Party</w:t>
      </w:r>
      <w:proofErr w:type="gramEnd"/>
      <w:r w:rsidRPr="0054477A">
        <w:rPr>
          <w:b/>
        </w:rPr>
        <w:t xml:space="preserve">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t>
      </w:r>
      <w:proofErr w:type="gramStart"/>
      <w:r w:rsidRPr="00E375B2">
        <w:rPr>
          <w:b/>
        </w:rPr>
        <w:t>Works</w:t>
      </w:r>
      <w:r>
        <w:t xml:space="preserve">  and</w:t>
      </w:r>
      <w:proofErr w:type="gramEnd"/>
      <w:r>
        <w:t xml:space="preserve">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w:t>
      </w:r>
      <w:proofErr w:type="gramStart"/>
      <w:r w:rsidRPr="0054477A">
        <w:rPr>
          <w:rFonts w:ascii="Arial" w:hAnsi="Arial"/>
        </w:rPr>
        <w:t>on a daily basis</w:t>
      </w:r>
      <w:proofErr w:type="gramEnd"/>
      <w:r w:rsidRPr="0054477A">
        <w:rPr>
          <w:rFonts w:ascii="Arial" w:hAnsi="Arial"/>
        </w:rPr>
        <w:t xml:space="preserve">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w:t>
      </w:r>
      <w:proofErr w:type="gramStart"/>
      <w:r w:rsidRPr="0054477A">
        <w:rPr>
          <w:rFonts w:ascii="Arial" w:hAnsi="Arial"/>
        </w:rPr>
        <w:t>parties:-</w:t>
      </w:r>
      <w:proofErr w:type="gramEnd"/>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t>(</w:t>
      </w:r>
      <w:proofErr w:type="spellStart"/>
      <w:r w:rsidRPr="0054477A">
        <w:rPr>
          <w:rFonts w:ascii="Arial" w:hAnsi="Arial"/>
        </w:rPr>
        <w:t>i</w:t>
      </w:r>
      <w:proofErr w:type="spellEnd"/>
      <w:r w:rsidRPr="0054477A">
        <w:rPr>
          <w:rFonts w:ascii="Arial" w:hAnsi="Arial"/>
        </w:rPr>
        <w:t>)</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w:t>
      </w:r>
      <w:proofErr w:type="gramStart"/>
      <w:r w:rsidRPr="0054477A">
        <w:rPr>
          <w:rFonts w:ascii="Arial" w:hAnsi="Arial"/>
        </w:rPr>
        <w:t>considered;</w:t>
      </w:r>
      <w:proofErr w:type="gramEnd"/>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w:t>
      </w:r>
      <w:proofErr w:type="gramStart"/>
      <w:r w:rsidRPr="0054477A">
        <w:rPr>
          <w:rFonts w:ascii="Arial" w:hAnsi="Arial"/>
        </w:rPr>
        <w:t>submission  of</w:t>
      </w:r>
      <w:proofErr w:type="gramEnd"/>
      <w:r w:rsidRPr="0054477A">
        <w:rPr>
          <w:rFonts w:ascii="Arial" w:hAnsi="Arial"/>
        </w:rPr>
        <w:t xml:space="preserve">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proofErr w:type="gramStart"/>
      <w:r w:rsidRPr="0054477A">
        <w:rPr>
          <w:rFonts w:ascii="Arial" w:hAnsi="Arial" w:cs="Arial"/>
          <w:b/>
          <w:szCs w:val="24"/>
        </w:rPr>
        <w:t>The</w:t>
      </w:r>
      <w:proofErr w:type="gramEnd"/>
      <w:r w:rsidRPr="0054477A">
        <w:rPr>
          <w:rFonts w:ascii="Arial" w:hAnsi="Arial" w:cs="Arial"/>
          <w:b/>
          <w:szCs w:val="24"/>
        </w:rPr>
        <w:t xml:space="preserv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proofErr w:type="gramStart"/>
      <w:r w:rsidRPr="0054477A">
        <w:rPr>
          <w:rFonts w:ascii="Arial" w:hAnsi="Arial" w:cs="Arial"/>
          <w:b/>
          <w:szCs w:val="24"/>
        </w:rPr>
        <w:t>The</w:t>
      </w:r>
      <w:proofErr w:type="gramEnd"/>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w:t>
      </w:r>
      <w:proofErr w:type="gramStart"/>
      <w:r w:rsidRPr="0054477A">
        <w:rPr>
          <w:rFonts w:ascii="Arial" w:hAnsi="Arial" w:cs="Arial"/>
          <w:szCs w:val="24"/>
        </w:rPr>
        <w:t>as a result of</w:t>
      </w:r>
      <w:proofErr w:type="gramEnd"/>
      <w:r w:rsidRPr="0054477A">
        <w:rPr>
          <w:rFonts w:ascii="Arial" w:hAnsi="Arial" w:cs="Arial"/>
          <w:szCs w:val="24"/>
        </w:rPr>
        <w:t xml:space="preserve">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DD09B3"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27" w:author="Angela Quinn (NESO)" w:date="2024-10-18T17:02:00Z"/>
          <w:i/>
          <w:iCs/>
          <w:szCs w:val="24"/>
        </w:rPr>
      </w:pPr>
      <w:ins w:id="128" w:author="Angela Quinn (NESO)" w:date="2024-10-18T16:59:00Z">
        <w:r>
          <w:rPr>
            <w:b/>
          </w:rPr>
          <w:t>[</w:t>
        </w:r>
      </w:ins>
      <w:r w:rsidR="003F437A">
        <w:rPr>
          <w:b/>
        </w:rPr>
        <w:t>7.5</w:t>
      </w:r>
      <w:r w:rsidR="003F437A">
        <w:tab/>
      </w:r>
      <w:ins w:id="129" w:author="Angela Quinn (NESO)" w:date="2024-10-18T17:01:00Z">
        <w:r w:rsidR="00A700D5" w:rsidRPr="00DD09B3">
          <w:rPr>
            <w:b/>
            <w:bCs/>
            <w:szCs w:val="24"/>
          </w:rPr>
          <w:t>Compliance with Original Red Line Boundary</w:t>
        </w:r>
        <w:r w:rsidR="00A700D5" w:rsidRPr="00DD09B3">
          <w:rPr>
            <w:szCs w:val="24"/>
          </w:rPr>
          <w:t xml:space="preserve"> </w:t>
        </w:r>
      </w:ins>
      <w:ins w:id="130" w:author="Angela Quinn (NESO)" w:date="2024-10-18T17:02:00Z">
        <w:r w:rsidR="00A700D5" w:rsidRPr="00DD09B3">
          <w:rPr>
            <w:i/>
            <w:iCs/>
            <w:szCs w:val="24"/>
          </w:rPr>
          <w:t>-</w:t>
        </w:r>
      </w:ins>
      <w:ins w:id="131" w:author="Angela Quinn (NESO)" w:date="2024-10-18T17:00:00Z">
        <w:r w:rsidR="00C452D0" w:rsidRPr="00DD09B3">
          <w:rPr>
            <w:i/>
            <w:iCs/>
            <w:szCs w:val="24"/>
          </w:rPr>
          <w:t xml:space="preserve">add only where it’s a </w:t>
        </w:r>
        <w:r w:rsidR="00C452D0" w:rsidRPr="00DD09B3">
          <w:rPr>
            <w:b/>
            <w:bCs/>
            <w:i/>
            <w:iCs/>
            <w:szCs w:val="24"/>
          </w:rPr>
          <w:t>Gated Agreement</w:t>
        </w:r>
        <w:r w:rsidR="00C452D0" w:rsidRPr="00DD09B3">
          <w:rPr>
            <w:i/>
            <w:iCs/>
            <w:szCs w:val="24"/>
          </w:rPr>
          <w:t xml:space="preserve"> for a direct connection</w:t>
        </w:r>
      </w:ins>
      <w:ins w:id="132" w:author="Angela Quinn (NESO)" w:date="2024-10-18T17:01:00Z">
        <w:r w:rsidR="00B82DD3" w:rsidRPr="00DD09B3">
          <w:rPr>
            <w:i/>
            <w:iCs/>
            <w:szCs w:val="24"/>
          </w:rPr>
          <w:t xml:space="preserve"> </w:t>
        </w:r>
      </w:ins>
    </w:p>
    <w:p w14:paraId="39D759CD" w14:textId="77777777" w:rsidR="008F0A6A" w:rsidRPr="00DD09B3" w:rsidRDefault="008F0A6A" w:rsidP="008F0A6A">
      <w:pPr>
        <w:pStyle w:val="paragraph"/>
        <w:spacing w:before="0" w:beforeAutospacing="0" w:after="0" w:afterAutospacing="0"/>
        <w:ind w:left="720"/>
        <w:jc w:val="both"/>
        <w:textAlignment w:val="baseline"/>
        <w:rPr>
          <w:ins w:id="133" w:author="Angela Quinn (NESO)" w:date="2024-10-18T17:03:00Z"/>
          <w:rStyle w:val="normaltextrun"/>
          <w:rFonts w:ascii="Arial" w:hAnsi="Arial" w:cs="Arial"/>
          <w:color w:val="FF0000"/>
        </w:rPr>
      </w:pPr>
    </w:p>
    <w:p w14:paraId="503B6669" w14:textId="4F091FFB" w:rsidR="00311B5E" w:rsidRPr="00DD09B3" w:rsidRDefault="00311B5E" w:rsidP="00030FA2">
      <w:pPr>
        <w:pStyle w:val="paragraph"/>
        <w:spacing w:before="0" w:beforeAutospacing="0" w:after="0" w:afterAutospacing="0"/>
        <w:ind w:left="720"/>
        <w:jc w:val="both"/>
        <w:textAlignment w:val="baseline"/>
        <w:rPr>
          <w:ins w:id="134" w:author="Angela Quinn (NESO)" w:date="2024-10-18T17:02:00Z"/>
          <w:rFonts w:ascii="Arial" w:hAnsi="Arial" w:cs="Arial"/>
        </w:rPr>
      </w:pPr>
      <w:ins w:id="135" w:author="Angela Quinn (NESO)" w:date="2024-10-18T17:02: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w:t>
        </w:r>
      </w:ins>
      <w:ins w:id="136" w:author="Angela Quinn (NESO)" w:date="2024-10-18T17:04:00Z">
        <w:r w:rsidR="00F634B9" w:rsidRPr="00DD09B3">
          <w:rPr>
            <w:rStyle w:val="normaltextrun"/>
            <w:rFonts w:ascii="Arial" w:hAnsi="Arial" w:cs="Arial"/>
            <w:color w:val="FF0000"/>
          </w:rPr>
          <w:t xml:space="preserve">at a </w:t>
        </w:r>
        <w:r w:rsidR="00F634B9" w:rsidRPr="00DD09B3">
          <w:rPr>
            <w:rStyle w:val="normaltextrun"/>
            <w:rFonts w:ascii="Arial" w:hAnsi="Arial" w:cs="Arial"/>
            <w:b/>
            <w:bCs/>
            <w:color w:val="FF0000"/>
          </w:rPr>
          <w:t>User Progression Milestone</w:t>
        </w:r>
        <w:r w:rsidR="00F634B9" w:rsidRPr="00DD09B3">
          <w:rPr>
            <w:rStyle w:val="normaltextrun"/>
            <w:rFonts w:ascii="Arial" w:hAnsi="Arial" w:cs="Arial"/>
            <w:color w:val="FF0000"/>
          </w:rPr>
          <w:t xml:space="preserve"> </w:t>
        </w:r>
      </w:ins>
      <w:ins w:id="137" w:author="Angela Quinn (NESO)" w:date="2024-10-18T17:02:00Z">
        <w:r w:rsidRPr="00DD09B3">
          <w:rPr>
            <w:rStyle w:val="normaltextrun"/>
            <w:rFonts w:ascii="Arial" w:hAnsi="Arial" w:cs="Arial"/>
            <w:color w:val="FF0000"/>
          </w:rPr>
          <w:t xml:space="preserve">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w:t>
        </w:r>
      </w:ins>
      <w:ins w:id="138" w:author="Angela Quinn (NESO)" w:date="2024-10-18T17:04:00Z">
        <w:r w:rsidR="00F634B9" w:rsidRPr="00DD09B3">
          <w:rPr>
            <w:rStyle w:val="normaltextrun"/>
            <w:rFonts w:ascii="Arial" w:hAnsi="Arial" w:cs="Arial"/>
            <w:color w:val="FF0000"/>
          </w:rPr>
          <w:t xml:space="preserve"> </w:t>
        </w:r>
        <w:proofErr w:type="gramStart"/>
        <w:r w:rsidR="00F634B9" w:rsidRPr="00DD09B3">
          <w:rPr>
            <w:rStyle w:val="normaltextrun"/>
            <w:rFonts w:ascii="Arial" w:hAnsi="Arial" w:cs="Arial"/>
            <w:color w:val="FF0000"/>
          </w:rPr>
          <w:t>as a consequence</w:t>
        </w:r>
        <w:proofErr w:type="gramEnd"/>
        <w:r w:rsidR="00586712" w:rsidRPr="00DD09B3">
          <w:rPr>
            <w:rStyle w:val="normaltextrun"/>
            <w:rFonts w:ascii="Arial" w:hAnsi="Arial" w:cs="Arial"/>
            <w:color w:val="FF0000"/>
          </w:rPr>
          <w:t xml:space="preserve"> the</w:t>
        </w:r>
      </w:ins>
      <w:ins w:id="139" w:author="Angela Quinn (NESO)" w:date="2024-10-18T17:02:00Z">
        <w:r w:rsidRPr="00DD09B3">
          <w:rPr>
            <w:rStyle w:val="normaltextrun"/>
            <w:rFonts w:ascii="Arial" w:hAnsi="Arial" w:cs="Arial"/>
            <w:color w:val="FF0000"/>
          </w:rPr>
          <w:t xml:space="preserv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7DE613C8" w14:textId="77777777" w:rsidR="00586712" w:rsidRPr="00DD09B3" w:rsidRDefault="00586712" w:rsidP="00586712">
      <w:pPr>
        <w:pStyle w:val="paragraph"/>
        <w:spacing w:before="0" w:beforeAutospacing="0" w:after="0" w:afterAutospacing="0"/>
        <w:ind w:left="709"/>
        <w:textAlignment w:val="baseline"/>
        <w:rPr>
          <w:ins w:id="140" w:author="Angela Quinn (NESO)" w:date="2024-10-18T17:05:00Z"/>
          <w:rStyle w:val="normaltextrun"/>
          <w:rFonts w:ascii="Arial" w:hAnsi="Arial" w:cs="Arial"/>
          <w:color w:val="FF0000"/>
        </w:rPr>
      </w:pPr>
    </w:p>
    <w:p w14:paraId="11D4A8EF" w14:textId="2D23E349" w:rsidR="00311B5E" w:rsidRPr="00DD09B3" w:rsidRDefault="00311B5E" w:rsidP="002D19C3">
      <w:pPr>
        <w:pStyle w:val="paragraph"/>
        <w:numPr>
          <w:ilvl w:val="2"/>
          <w:numId w:val="12"/>
        </w:numPr>
        <w:spacing w:before="0" w:beforeAutospacing="0" w:after="0" w:afterAutospacing="0"/>
        <w:textAlignment w:val="baseline"/>
        <w:rPr>
          <w:ins w:id="141" w:author="Angela Quinn (NESO)" w:date="2024-10-18T17:02:00Z"/>
          <w:rFonts w:ascii="Arial" w:hAnsi="Arial" w:cs="Arial"/>
        </w:rPr>
      </w:pPr>
      <w:ins w:id="142" w:author="Angela Quinn (NESO)" w:date="2024-10-18T17:02: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335A7B94" w14:textId="77777777" w:rsidR="00A30729" w:rsidRPr="00DD09B3" w:rsidRDefault="00A30729" w:rsidP="00A30729">
      <w:pPr>
        <w:pStyle w:val="paragraph"/>
        <w:spacing w:before="0" w:beforeAutospacing="0" w:after="0" w:afterAutospacing="0"/>
        <w:ind w:firstLine="708"/>
        <w:textAlignment w:val="baseline"/>
        <w:rPr>
          <w:ins w:id="143" w:author="Angela Quinn (NESO)" w:date="2024-10-18T17:05:00Z"/>
          <w:rStyle w:val="normaltextrun"/>
          <w:rFonts w:ascii="Arial" w:hAnsi="Arial" w:cs="Arial"/>
          <w:color w:val="FF0000"/>
        </w:rPr>
      </w:pPr>
    </w:p>
    <w:p w14:paraId="26618F26" w14:textId="44EC43AB" w:rsidR="00311B5E" w:rsidRPr="00DD09B3" w:rsidRDefault="00A30729" w:rsidP="002D19C3">
      <w:pPr>
        <w:pStyle w:val="paragraph"/>
        <w:numPr>
          <w:ilvl w:val="2"/>
          <w:numId w:val="12"/>
        </w:numPr>
        <w:spacing w:before="0" w:beforeAutospacing="0" w:after="0" w:afterAutospacing="0"/>
        <w:textAlignment w:val="baseline"/>
        <w:rPr>
          <w:ins w:id="144" w:author="Angela Quinn (NESO)" w:date="2024-10-18T17:02:00Z"/>
          <w:rFonts w:ascii="Arial" w:hAnsi="Arial" w:cs="Arial"/>
        </w:rPr>
      </w:pPr>
      <w:ins w:id="145" w:author="Angela Quinn (NESO)" w:date="2024-10-18T17:05:00Z">
        <w:r w:rsidRPr="00DD09B3">
          <w:rPr>
            <w:rStyle w:val="normaltextrun"/>
            <w:rFonts w:ascii="Arial" w:hAnsi="Arial" w:cs="Arial"/>
            <w:color w:val="FF0000"/>
          </w:rPr>
          <w:t>r</w:t>
        </w:r>
      </w:ins>
      <w:ins w:id="146" w:author="Angela Quinn (NESO)" w:date="2024-10-18T17:02:00Z">
        <w:r w:rsidR="00311B5E" w:rsidRPr="00DD09B3">
          <w:rPr>
            <w:rStyle w:val="normaltextrun"/>
            <w:rFonts w:ascii="Arial" w:hAnsi="Arial" w:cs="Arial"/>
            <w:color w:val="FF0000"/>
          </w:rPr>
          <w:t>emove that technology if the</w:t>
        </w:r>
      </w:ins>
      <w:ins w:id="147" w:author="Angela Quinn (NESO)" w:date="2024-10-18T17:05:00Z">
        <w:r w:rsidRPr="00DD09B3">
          <w:rPr>
            <w:rStyle w:val="normaltextrun"/>
            <w:rFonts w:ascii="Arial" w:hAnsi="Arial" w:cs="Arial"/>
            <w:color w:val="FF0000"/>
          </w:rPr>
          <w:t xml:space="preserve"> </w:t>
        </w:r>
      </w:ins>
      <w:ins w:id="148" w:author="Angela Quinn (NESO)" w:date="2024-10-18T17:02:00Z">
        <w:r w:rsidR="00311B5E" w:rsidRPr="00DD09B3">
          <w:rPr>
            <w:rStyle w:val="normaltextrun"/>
            <w:rFonts w:ascii="Arial" w:hAnsi="Arial" w:cs="Arial"/>
            <w:b/>
            <w:bCs/>
            <w:color w:val="FF0000"/>
          </w:rPr>
          <w:t>Installed Capacity</w:t>
        </w:r>
        <w:r w:rsidR="00311B5E" w:rsidRPr="00DD09B3">
          <w:rPr>
            <w:rStyle w:val="normaltextrun"/>
            <w:rFonts w:ascii="Arial" w:hAnsi="Arial" w:cs="Arial"/>
            <w:color w:val="FF0000"/>
          </w:rPr>
          <w:t xml:space="preserve"> of a technology is reduced to 0 MW.</w:t>
        </w:r>
        <w:r w:rsidR="00311B5E" w:rsidRPr="00DD09B3">
          <w:rPr>
            <w:rStyle w:val="eop"/>
            <w:rFonts w:ascii="Arial" w:hAnsi="Arial" w:cs="Arial"/>
            <w:color w:val="FF0000"/>
          </w:rPr>
          <w:t> </w:t>
        </w:r>
      </w:ins>
    </w:p>
    <w:p w14:paraId="5224C16A" w14:textId="77777777" w:rsidR="00A30729" w:rsidRPr="00DD09B3" w:rsidRDefault="00A30729" w:rsidP="00A30729">
      <w:pPr>
        <w:pStyle w:val="paragraph"/>
        <w:spacing w:before="0" w:beforeAutospacing="0" w:after="0" w:afterAutospacing="0"/>
        <w:jc w:val="both"/>
        <w:textAlignment w:val="baseline"/>
        <w:rPr>
          <w:ins w:id="149" w:author="Angela Quinn (NESO)" w:date="2024-10-18T17:05:00Z"/>
          <w:rStyle w:val="normaltextrun"/>
          <w:rFonts w:ascii="Arial" w:hAnsi="Arial" w:cs="Arial"/>
          <w:color w:val="FF0000"/>
        </w:rPr>
      </w:pPr>
    </w:p>
    <w:p w14:paraId="07BD72BC" w14:textId="30AE3D1F" w:rsidR="00311B5E" w:rsidRPr="00DD09B3" w:rsidRDefault="00311B5E" w:rsidP="002D19C3">
      <w:pPr>
        <w:pStyle w:val="paragraph"/>
        <w:numPr>
          <w:ilvl w:val="2"/>
          <w:numId w:val="12"/>
        </w:numPr>
        <w:spacing w:before="0" w:beforeAutospacing="0" w:after="0" w:afterAutospacing="0"/>
        <w:jc w:val="both"/>
        <w:textAlignment w:val="baseline"/>
        <w:rPr>
          <w:ins w:id="150" w:author="Angela Quinn (NESO)" w:date="2024-10-18T17:02:00Z"/>
          <w:rFonts w:ascii="Arial" w:hAnsi="Arial" w:cs="Arial"/>
        </w:rPr>
      </w:pPr>
      <w:ins w:id="151" w:author="Angela Quinn (NESO)" w:date="2024-10-18T17:02:00Z">
        <w:r w:rsidRPr="00DD09B3">
          <w:rPr>
            <w:rStyle w:val="normaltextrun"/>
            <w:rFonts w:ascii="Arial" w:hAnsi="Arial" w:cs="Arial"/>
            <w:color w:val="FF0000"/>
          </w:rPr>
          <w:t xml:space="preserve">reduce the </w:t>
        </w:r>
      </w:ins>
      <w:ins w:id="152" w:author="Angela Quinn (NESO)" w:date="2024-10-18T17:09:00Z">
        <w:r w:rsidR="00D9592E" w:rsidRPr="00DD09B3">
          <w:rPr>
            <w:rStyle w:val="normaltextrun"/>
            <w:rFonts w:ascii="Arial" w:hAnsi="Arial" w:cs="Arial"/>
            <w:color w:val="FF0000"/>
          </w:rPr>
          <w:t>[</w:t>
        </w:r>
      </w:ins>
      <w:ins w:id="153" w:author="Angela Quinn (NESO)" w:date="2024-10-18T17:02:00Z">
        <w:r w:rsidRPr="00DD09B3">
          <w:rPr>
            <w:rStyle w:val="normaltextrun"/>
            <w:rFonts w:ascii="Arial" w:hAnsi="Arial" w:cs="Arial"/>
            <w:b/>
            <w:bCs/>
            <w:color w:val="FF0000"/>
          </w:rPr>
          <w:t>Transmission Entry Capacity</w:t>
        </w:r>
      </w:ins>
      <w:ins w:id="154" w:author="Angela Quinn (NESO)" w:date="2024-10-18T17:08:00Z">
        <w:r w:rsidR="00D9592E" w:rsidRPr="00DD09B3">
          <w:rPr>
            <w:rStyle w:val="normaltextrun"/>
            <w:rFonts w:ascii="Arial" w:hAnsi="Arial" w:cs="Arial"/>
            <w:b/>
            <w:bCs/>
            <w:color w:val="FF0000"/>
          </w:rPr>
          <w:t>]</w:t>
        </w:r>
      </w:ins>
      <w:ins w:id="155" w:author="Angela Quinn (NESO)" w:date="2024-10-18T17:09:00Z">
        <w:r w:rsidR="00D9592E" w:rsidRPr="00DD09B3">
          <w:rPr>
            <w:rStyle w:val="normaltextrun"/>
            <w:rFonts w:ascii="Arial" w:hAnsi="Arial" w:cs="Arial"/>
            <w:b/>
            <w:bCs/>
            <w:color w:val="FF0000"/>
          </w:rPr>
          <w:t xml:space="preserve"> </w:t>
        </w:r>
        <w:r w:rsidR="00D9592E" w:rsidRPr="00DD09B3">
          <w:rPr>
            <w:rStyle w:val="normaltextrun"/>
            <w:rFonts w:ascii="Arial" w:hAnsi="Arial" w:cs="Arial"/>
            <w:color w:val="FF0000"/>
          </w:rPr>
          <w:t>[other relevant capacity</w:t>
        </w:r>
        <w:r w:rsidR="00D9592E" w:rsidRPr="00DD09B3">
          <w:rPr>
            <w:rStyle w:val="normaltextrun"/>
            <w:rFonts w:ascii="Arial" w:hAnsi="Arial" w:cs="Arial"/>
            <w:b/>
            <w:bCs/>
            <w:color w:val="FF0000"/>
          </w:rPr>
          <w:t>]</w:t>
        </w:r>
      </w:ins>
      <w:ins w:id="156" w:author="Angela Quinn (NESO)" w:date="2024-10-18T17:02:00Z">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157" w:author="Angela Quinn (NESO)" w:date="2024-10-18T17:59:00Z">
        <w:r w:rsidR="00674C50">
          <w:rPr>
            <w:rStyle w:val="normaltextrun"/>
            <w:rFonts w:ascii="Arial" w:hAnsi="Arial" w:cs="Arial"/>
            <w:color w:val="FF0000"/>
          </w:rPr>
          <w:t>[</w:t>
        </w:r>
      </w:ins>
      <w:ins w:id="158" w:author="Angela Quinn (NESO)" w:date="2024-10-18T17:02:00Z">
        <w:r w:rsidRPr="00DD09B3">
          <w:rPr>
            <w:rStyle w:val="normaltextrun"/>
            <w:rFonts w:ascii="Arial" w:hAnsi="Arial" w:cs="Arial"/>
            <w:b/>
            <w:bCs/>
            <w:color w:val="FF0000"/>
          </w:rPr>
          <w:t>Transmission Entry Capacity</w:t>
        </w:r>
      </w:ins>
      <w:ins w:id="159" w:author="Angela Quinn (NESO)" w:date="2024-10-18T17:59:00Z">
        <w:r w:rsidR="00674C50">
          <w:rPr>
            <w:rStyle w:val="normaltextrun"/>
            <w:rFonts w:ascii="Arial" w:hAnsi="Arial" w:cs="Arial"/>
            <w:b/>
            <w:bCs/>
            <w:color w:val="FF0000"/>
          </w:rPr>
          <w:t>]</w:t>
        </w:r>
      </w:ins>
      <w:ins w:id="160" w:author="Angela Quinn (NESO)" w:date="2024-10-18T17:02:00Z">
        <w:r w:rsidRPr="00DD09B3">
          <w:rPr>
            <w:rStyle w:val="normaltextrun"/>
            <w:rFonts w:ascii="Arial" w:hAnsi="Arial" w:cs="Arial"/>
            <w:color w:val="FF0000"/>
          </w:rPr>
          <w:t xml:space="preserve"> </w:t>
        </w:r>
      </w:ins>
      <w:ins w:id="161" w:author="Angela Quinn (NESO)" w:date="2024-10-18T17:59:00Z">
        <w:r w:rsidR="00674C50" w:rsidRPr="00DD09B3">
          <w:rPr>
            <w:rStyle w:val="normaltextrun"/>
            <w:rFonts w:ascii="Arial" w:hAnsi="Arial" w:cs="Arial"/>
            <w:color w:val="FF0000"/>
          </w:rPr>
          <w:t>[other relevant capacity</w:t>
        </w:r>
        <w:r w:rsidR="00674C50" w:rsidRPr="00DD09B3">
          <w:rPr>
            <w:rStyle w:val="normaltextrun"/>
            <w:rFonts w:ascii="Arial" w:hAnsi="Arial" w:cs="Arial"/>
            <w:b/>
            <w:bCs/>
            <w:color w:val="FF0000"/>
          </w:rPr>
          <w:t>]</w:t>
        </w:r>
        <w:r w:rsidR="00674C50" w:rsidRPr="00DD09B3">
          <w:rPr>
            <w:rStyle w:val="normaltextrun"/>
            <w:rFonts w:ascii="Arial" w:hAnsi="Arial" w:cs="Arial"/>
            <w:color w:val="FF0000"/>
          </w:rPr>
          <w:t xml:space="preserve"> </w:t>
        </w:r>
        <w:r w:rsidR="00674C50">
          <w:rPr>
            <w:rStyle w:val="normaltextrun"/>
            <w:rFonts w:ascii="Arial" w:hAnsi="Arial" w:cs="Arial"/>
            <w:color w:val="FF0000"/>
          </w:rPr>
          <w:t xml:space="preserve">and </w:t>
        </w:r>
      </w:ins>
      <w:ins w:id="162" w:author="Angela Quinn (NESO)" w:date="2024-10-18T17:02:00Z">
        <w:r w:rsidRPr="00DD09B3">
          <w:rPr>
            <w:rStyle w:val="normaltextrun"/>
            <w:rFonts w:ascii="Arial" w:hAnsi="Arial" w:cs="Arial"/>
            <w:color w:val="FF0000"/>
          </w:rPr>
          <w:t xml:space="preserve">such that </w:t>
        </w:r>
      </w:ins>
      <w:ins w:id="163" w:author="Angela Quinn (NESO)" w:date="2024-10-18T17:15:00Z">
        <w:r w:rsidR="00DD09B3">
          <w:rPr>
            <w:rStyle w:val="normaltextrun"/>
            <w:rFonts w:ascii="Arial" w:hAnsi="Arial" w:cs="Arial"/>
            <w:color w:val="FF0000"/>
          </w:rPr>
          <w:t xml:space="preserve">the </w:t>
        </w:r>
      </w:ins>
      <w:ins w:id="164" w:author="Angela Quinn (NESO)" w:date="2024-10-18T17:16:00Z">
        <w:r w:rsidR="002A1F42">
          <w:rPr>
            <w:rStyle w:val="normaltextrun"/>
            <w:rFonts w:ascii="Arial" w:hAnsi="Arial" w:cs="Arial"/>
            <w:color w:val="FF0000"/>
          </w:rPr>
          <w:t>[</w:t>
        </w:r>
      </w:ins>
      <w:ins w:id="165" w:author="Angela Quinn (NESO)" w:date="2024-10-18T17:15:00Z">
        <w:r w:rsidR="00DD09B3" w:rsidRPr="004A25EA">
          <w:rPr>
            <w:rStyle w:val="normaltextrun"/>
            <w:rFonts w:ascii="Arial" w:hAnsi="Arial" w:cs="Arial"/>
            <w:b/>
            <w:bCs/>
            <w:color w:val="FF0000"/>
          </w:rPr>
          <w:t>Transmission Entry Capacity</w:t>
        </w:r>
      </w:ins>
      <w:ins w:id="166" w:author="Angela Quinn (NESO)" w:date="2024-10-18T17:16:00Z">
        <w:r w:rsidR="002A1F42">
          <w:rPr>
            <w:rStyle w:val="normaltextrun"/>
            <w:rFonts w:ascii="Arial" w:hAnsi="Arial" w:cs="Arial"/>
            <w:color w:val="FF0000"/>
          </w:rPr>
          <w:t>]</w:t>
        </w:r>
      </w:ins>
      <w:ins w:id="167" w:author="Angela Quinn (NESO)" w:date="2024-10-18T17:15:00Z">
        <w:r w:rsidR="00DD09B3">
          <w:rPr>
            <w:rStyle w:val="normaltextrun"/>
            <w:rFonts w:ascii="Arial" w:hAnsi="Arial" w:cs="Arial"/>
            <w:color w:val="FF0000"/>
          </w:rPr>
          <w:t xml:space="preserve"> [other relevant capacity]</w:t>
        </w:r>
      </w:ins>
      <w:ins w:id="168" w:author="Angela Quinn (NESO)" w:date="2024-10-18T17:16:00Z">
        <w:r w:rsidR="002A1F42">
          <w:rPr>
            <w:rStyle w:val="normaltextrun"/>
            <w:rFonts w:ascii="Arial" w:hAnsi="Arial" w:cs="Arial"/>
            <w:color w:val="FF0000"/>
          </w:rPr>
          <w:t xml:space="preserve"> </w:t>
        </w:r>
      </w:ins>
      <w:ins w:id="169" w:author="Angela Quinn (NESO)" w:date="2024-10-18T17:02:00Z">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ins w:id="170" w:author="Angela Quinn (NESO)" w:date="2024-10-18T17:08:00Z">
        <w:r w:rsidR="00D9592E" w:rsidRPr="00DD09B3">
          <w:rPr>
            <w:rStyle w:val="normaltextrun"/>
            <w:rFonts w:ascii="Arial" w:hAnsi="Arial" w:cs="Arial"/>
            <w:color w:val="FF0000"/>
          </w:rPr>
          <w:t>]</w:t>
        </w:r>
      </w:ins>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1" w:author="Angela Quinn (NESO)" w:date="2024-10-18T16:59:00Z"/>
        </w:rPr>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2" w:author="Angela Quinn (NESO)" w:date="2024-10-18T16:59:00Z"/>
        </w:rPr>
      </w:pPr>
    </w:p>
    <w:p w14:paraId="182E44F7" w14:textId="63A9B602" w:rsidR="003F437A" w:rsidRPr="005447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ins w:id="173" w:author="Angela Quinn (NESO)" w:date="2024-10-18T16:59:00Z">
        <w:r>
          <w:t>[</w:t>
        </w:r>
        <w:r w:rsidR="00691D5C" w:rsidRPr="00030FA2">
          <w:rPr>
            <w:b/>
            <w:bCs/>
          </w:rPr>
          <w:t>7</w:t>
        </w:r>
        <w:r w:rsidRPr="00030FA2">
          <w:rPr>
            <w:b/>
            <w:bCs/>
          </w:rPr>
          <w:t>.6</w:t>
        </w:r>
        <w:r>
          <w:t xml:space="preserve"> </w:t>
        </w:r>
      </w:ins>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ins w:id="174" w:author="Angela Quinn (NESO)" w:date="2024-10-18T17:03:00Z">
        <w:r w:rsidR="00343082" w:rsidRPr="00343082">
          <w:rPr>
            <w:bCs/>
          </w:rPr>
          <w:t>[or Clause 7.5]</w:t>
        </w:r>
        <w:r w:rsidR="00343082">
          <w:rPr>
            <w:b/>
          </w:rPr>
          <w:t xml:space="preserve"> </w:t>
        </w:r>
      </w:ins>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4218862E" w14:textId="1D471FA9" w:rsidR="00095129" w:rsidRPr="0054477A" w:rsidRDefault="00095129" w:rsidP="00095129">
      <w:pPr>
        <w:tabs>
          <w:tab w:val="left" w:pos="3780"/>
        </w:tabs>
        <w:rPr>
          <w:rFonts w:cs="Arial"/>
          <w:i/>
          <w:szCs w:val="24"/>
        </w:rPr>
      </w:pPr>
      <w:r w:rsidRPr="0054477A">
        <w:rPr>
          <w:rFonts w:cs="Arial"/>
          <w:b/>
          <w:i/>
          <w:szCs w:val="24"/>
        </w:rPr>
        <w:t xml:space="preserve">Users in the capacity of a Directly Connected Distribution System where works are required in respect of a BELLA or a Relevant Embedded </w:t>
      </w:r>
      <w:del w:id="175" w:author="Lizzie Timmins (NESO)" w:date="2024-11-05T16:11:00Z">
        <w:r w:rsidRPr="0054477A" w:rsidDel="00901A9C">
          <w:rPr>
            <w:rFonts w:cs="Arial"/>
            <w:b/>
            <w:i/>
            <w:szCs w:val="24"/>
          </w:rPr>
          <w:delText xml:space="preserve">Medium </w:delText>
        </w:r>
      </w:del>
      <w:r w:rsidRPr="0054477A">
        <w:rPr>
          <w:rFonts w:cs="Arial"/>
          <w:b/>
          <w:i/>
          <w:szCs w:val="24"/>
        </w:rPr>
        <w:t xml:space="preserve">Power Station </w:t>
      </w:r>
      <w:del w:id="176" w:author="Lizzie Timmins (NESO)" w:date="2024-11-05T16:11:00Z">
        <w:r w:rsidRPr="0054477A" w:rsidDel="00901A9C">
          <w:rPr>
            <w:rFonts w:cs="Arial"/>
            <w:b/>
            <w:i/>
            <w:szCs w:val="24"/>
          </w:rPr>
          <w:delText xml:space="preserve">or a Relevant Embedded Small Power Station </w:delText>
        </w:r>
      </w:del>
      <w:r w:rsidRPr="0054477A">
        <w:rPr>
          <w:rFonts w:cs="Arial"/>
          <w:b/>
          <w:i/>
          <w:szCs w:val="24"/>
        </w:rPr>
        <w:t>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61F78AD3"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 xml:space="preserve">[in the case of relevant embedded </w:t>
      </w:r>
      <w:del w:id="177" w:author="Lizzie Timmins (NESO)" w:date="2024-11-05T16:11:00Z">
        <w:r w:rsidRPr="0054477A" w:rsidDel="00901A9C">
          <w:rPr>
            <w:rFonts w:ascii="Arial" w:hAnsi="Arial" w:cs="Arial"/>
            <w:i/>
            <w:szCs w:val="24"/>
          </w:rPr>
          <w:delText xml:space="preserve">small\medium </w:delText>
        </w:r>
      </w:del>
      <w:r w:rsidRPr="0054477A">
        <w:rPr>
          <w:rFonts w:ascii="Arial" w:hAnsi="Arial" w:cs="Arial"/>
          <w:i/>
          <w:szCs w:val="24"/>
        </w:rPr>
        <w:t>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proofErr w:type="gramStart"/>
      <w:r w:rsidRPr="0054477A">
        <w:rPr>
          <w:rFonts w:ascii="Arial" w:hAnsi="Arial" w:cs="Arial"/>
          <w:b/>
          <w:szCs w:val="24"/>
        </w:rPr>
        <w:t>The</w:t>
      </w:r>
      <w:proofErr w:type="gramEnd"/>
      <w:r w:rsidRPr="0054477A">
        <w:rPr>
          <w:rFonts w:ascii="Arial" w:hAnsi="Arial" w:cs="Arial"/>
          <w:b/>
          <w:szCs w:val="24"/>
        </w:rPr>
        <w:t xml:space="preserv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proofErr w:type="gramStart"/>
      <w:r w:rsidRPr="0054477A">
        <w:rPr>
          <w:rFonts w:ascii="Arial" w:hAnsi="Arial" w:cs="Arial"/>
          <w:b/>
          <w:szCs w:val="24"/>
        </w:rPr>
        <w:t>The</w:t>
      </w:r>
      <w:proofErr w:type="gramEnd"/>
      <w:r w:rsidRPr="0054477A">
        <w:rPr>
          <w:rFonts w:ascii="Arial" w:hAnsi="Arial" w:cs="Arial"/>
          <w:b/>
          <w:szCs w:val="24"/>
        </w:rPr>
        <w:t xml:space="preserv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w:t>
      </w:r>
      <w:proofErr w:type="gramStart"/>
      <w:r w:rsidRPr="0054477A">
        <w:rPr>
          <w:rFonts w:ascii="Arial" w:hAnsi="Arial" w:cs="Arial"/>
          <w:szCs w:val="24"/>
        </w:rPr>
        <w:t>date</w:t>
      </w:r>
      <w:proofErr w:type="gramEnd"/>
      <w:r w:rsidRPr="0054477A">
        <w:rPr>
          <w:rFonts w:ascii="Arial" w:hAnsi="Arial" w:cs="Arial"/>
          <w:szCs w:val="24"/>
        </w:rPr>
        <w:t xml:space="preserv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w:t>
      </w:r>
      <w:proofErr w:type="gramStart"/>
      <w:r w:rsidRPr="0054477A">
        <w:rPr>
          <w:rFonts w:ascii="Arial" w:hAnsi="Arial" w:cs="Arial"/>
          <w:szCs w:val="24"/>
        </w:rPr>
        <w:t>as a result of</w:t>
      </w:r>
      <w:proofErr w:type="gramEnd"/>
      <w:r w:rsidRPr="0054477A">
        <w:rPr>
          <w:rFonts w:ascii="Arial" w:hAnsi="Arial" w:cs="Arial"/>
          <w:szCs w:val="24"/>
        </w:rPr>
        <w:t xml:space="preserve">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proofErr w:type="gramStart"/>
      <w:r w:rsidRPr="0054477A">
        <w:rPr>
          <w:rFonts w:cs="Arial"/>
        </w:rPr>
        <w:t>Where as</w:t>
      </w:r>
      <w:proofErr w:type="gramEnd"/>
      <w:r w:rsidRPr="0054477A">
        <w:rPr>
          <w:rFonts w:cs="Arial"/>
        </w:rPr>
        <w:t xml:space="preserve">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032E293B"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 xml:space="preserve">Relevant Embedded </w:t>
      </w:r>
      <w:del w:id="178" w:author="Lizzie Timmins (NESO)" w:date="2024-11-05T16:11:00Z">
        <w:r w:rsidRPr="0054477A" w:rsidDel="00901A9C">
          <w:rPr>
            <w:rFonts w:cs="Arial"/>
            <w:b/>
          </w:rPr>
          <w:delText xml:space="preserve">Small </w:delText>
        </w:r>
      </w:del>
      <w:r w:rsidRPr="0054477A">
        <w:rPr>
          <w:rFonts w:cs="Arial"/>
          <w:b/>
        </w:rPr>
        <w:t>Power Station</w:t>
      </w:r>
      <w:r w:rsidRPr="0054477A">
        <w:rPr>
          <w:rFonts w:cs="Arial"/>
        </w:rPr>
        <w:t xml:space="preserve">. </w:t>
      </w:r>
    </w:p>
    <w:p w14:paraId="398F4CD4" w14:textId="77777777" w:rsidR="0054477A" w:rsidRPr="0054477A" w:rsidRDefault="0054477A" w:rsidP="0054477A">
      <w:pPr>
        <w:rPr>
          <w:rFonts w:cs="Arial"/>
        </w:rPr>
      </w:pPr>
    </w:p>
    <w:p w14:paraId="498328B9" w14:textId="1823C86C"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del w:id="179" w:author="Angela Quinn (NESO)" w:date="2024-10-28T02:03:00Z">
        <w:r w:rsidR="0054477A" w:rsidRPr="287DBB32" w:rsidDel="6734AD50">
          <w:rPr>
            <w:rFonts w:cs="Arial"/>
            <w:b/>
            <w:bCs/>
          </w:rPr>
          <w:delText>Request for a Statement of Works</w:delText>
        </w:r>
      </w:del>
      <w:ins w:id="180" w:author="Angela Quinn (NESO)" w:date="2024-10-28T02:03:00Z">
        <w:r w:rsidR="142AB4B4" w:rsidRPr="287DBB32">
          <w:rPr>
            <w:rFonts w:cs="Arial"/>
            <w:b/>
            <w:bCs/>
          </w:rPr>
          <w:t>Transmission Evaluation Application</w:t>
        </w:r>
      </w:ins>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 xml:space="preserve">Relevant Embedded </w:t>
      </w:r>
      <w:del w:id="181" w:author="Lizzie Timmins (NESO)" w:date="2024-11-05T16:11:00Z">
        <w:r w:rsidRPr="287DBB32" w:rsidDel="00901A9C">
          <w:rPr>
            <w:rFonts w:cs="Arial"/>
            <w:b/>
            <w:bCs/>
          </w:rPr>
          <w:delText xml:space="preserve">Small </w:delText>
        </w:r>
      </w:del>
      <w:r w:rsidRPr="287DBB32">
        <w:rPr>
          <w:rFonts w:cs="Arial"/>
          <w:b/>
          <w:bCs/>
        </w:rPr>
        <w:t>Power Station</w:t>
      </w:r>
      <w:r w:rsidRPr="287DBB32">
        <w:rPr>
          <w:rFonts w:cs="Arial"/>
        </w:rPr>
        <w:t>.</w:t>
      </w:r>
    </w:p>
    <w:p w14:paraId="47BE1487" w14:textId="77777777" w:rsidR="0054477A" w:rsidRPr="0054477A" w:rsidRDefault="0054477A" w:rsidP="0054477A">
      <w:pPr>
        <w:rPr>
          <w:rFonts w:cs="Arial"/>
        </w:rPr>
      </w:pPr>
    </w:p>
    <w:p w14:paraId="62265848" w14:textId="4374D715"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 xml:space="preserve">Relevant Embedded </w:t>
      </w:r>
      <w:del w:id="182" w:author="Lizzie Timmins (NESO)" w:date="2024-11-05T16:11:00Z">
        <w:r w:rsidRPr="287DBB32" w:rsidDel="00901A9C">
          <w:rPr>
            <w:rFonts w:cs="Arial"/>
            <w:b/>
            <w:bCs/>
          </w:rPr>
          <w:delText xml:space="preserve">Small </w:delText>
        </w:r>
      </w:del>
      <w:r w:rsidRPr="287DBB32">
        <w:rPr>
          <w:rFonts w:cs="Arial"/>
          <w:b/>
          <w:bCs/>
        </w:rPr>
        <w:t>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del w:id="183" w:author="Angela Quinn (NESO)" w:date="2024-10-28T02:04:00Z">
        <w:r w:rsidR="0054477A" w:rsidRPr="287DBB32" w:rsidDel="6734AD50">
          <w:rPr>
            <w:rFonts w:cs="Arial"/>
            <w:b/>
            <w:bCs/>
          </w:rPr>
          <w:delText>Request for a Statement of Works</w:delText>
        </w:r>
      </w:del>
      <w:ins w:id="184" w:author="Angela Quinn (NESO)" w:date="2024-10-28T02:04:00Z">
        <w:r w:rsidR="61209D97" w:rsidRPr="287DBB32">
          <w:rPr>
            <w:rFonts w:cs="Arial"/>
            <w:b/>
            <w:bCs/>
          </w:rPr>
          <w:t xml:space="preserve">Transmission Evaluation </w:t>
        </w:r>
      </w:ins>
      <w:ins w:id="185" w:author="Angela Quinn (NESO)" w:date="2024-10-28T02:05:00Z">
        <w:r w:rsidR="61209D97" w:rsidRPr="287DBB32">
          <w:rPr>
            <w:rFonts w:cs="Arial"/>
            <w:b/>
            <w:bCs/>
          </w:rPr>
          <w:t>Application</w:t>
        </w:r>
      </w:ins>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del w:id="186" w:author="Angela Quinn (NESO)" w:date="2024-10-28T02:07:00Z">
        <w:r w:rsidR="0054477A" w:rsidRPr="287DBB32" w:rsidDel="6734AD50">
          <w:rPr>
            <w:rFonts w:cs="Arial"/>
            <w:b/>
            <w:bCs/>
          </w:rPr>
          <w:delText>Request for a Statement of Works</w:delText>
        </w:r>
      </w:del>
      <w:ins w:id="187" w:author="Angela Quinn (NESO)" w:date="2024-10-28T02:07:00Z">
        <w:r w:rsidR="2B1F8A93" w:rsidRPr="287DBB32">
          <w:rPr>
            <w:rFonts w:cs="Arial"/>
            <w:b/>
            <w:bCs/>
          </w:rPr>
          <w:t>Transmission Evaluation Application</w:t>
        </w:r>
      </w:ins>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del w:id="188" w:author="Angela Quinn (NESO)" w:date="2024-10-28T02:08:00Z">
        <w:r w:rsidR="0054477A" w:rsidRPr="287DBB32" w:rsidDel="6734AD50">
          <w:rPr>
            <w:rFonts w:cs="Arial"/>
            <w:b/>
            <w:bCs/>
          </w:rPr>
          <w:delText>Request for a Statement of Works</w:delText>
        </w:r>
      </w:del>
      <w:ins w:id="189" w:author="Angela Quinn (NESO)" w:date="2024-10-28T02:08:00Z">
        <w:r w:rsidR="489AA246" w:rsidRPr="287DBB32">
          <w:rPr>
            <w:rFonts w:cs="Arial"/>
            <w:b/>
            <w:bCs/>
          </w:rPr>
          <w:t>Transmission Evaluation Application</w:t>
        </w:r>
      </w:ins>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w:t>
      </w:r>
      <w:proofErr w:type="gramStart"/>
      <w:r w:rsidR="00213A55" w:rsidRPr="0054477A">
        <w:t>terminate</w:t>
      </w:r>
      <w:proofErr w:type="gramEnd"/>
      <w:r w:rsidR="00213A55" w:rsidRPr="0054477A">
        <w:t xml:space="preserv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proofErr w:type="gramStart"/>
      <w:r w:rsidRPr="0054477A">
        <w:rPr>
          <w:b/>
        </w:rPr>
        <w:t>The</w:t>
      </w:r>
      <w:proofErr w:type="gramEnd"/>
      <w:r w:rsidRPr="0054477A">
        <w:rPr>
          <w:b/>
        </w:rPr>
        <w:t xml:space="preserv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w:t>
      </w:r>
      <w:proofErr w:type="gramStart"/>
      <w:r w:rsidRPr="0054477A">
        <w:rPr>
          <w:b/>
        </w:rPr>
        <w:t xml:space="preserve">Licensee </w:t>
      </w:r>
      <w:r w:rsidRPr="0054477A">
        <w:t xml:space="preserve"> and</w:t>
      </w:r>
      <w:proofErr w:type="gramEnd"/>
      <w:r w:rsidRPr="0054477A">
        <w:t xml:space="preserve">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w:t>
      </w:r>
      <w:proofErr w:type="gramStart"/>
      <w:r w:rsidRPr="0054477A">
        <w:t xml:space="preserve">shall </w:t>
      </w:r>
      <w:r>
        <w:t xml:space="preserve"> where</w:t>
      </w:r>
      <w:proofErr w:type="gramEnd"/>
      <w:r>
        <w:t xml:space="preserv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w:t>
      </w:r>
      <w:proofErr w:type="gramStart"/>
      <w:r w:rsidRPr="0054477A">
        <w:rPr>
          <w:rFonts w:ascii="Arial" w:hAnsi="Arial"/>
        </w:rPr>
        <w:t>in the event that</w:t>
      </w:r>
      <w:proofErr w:type="gramEnd"/>
      <w:r w:rsidRPr="0054477A">
        <w:rPr>
          <w:rFonts w:ascii="Arial" w:hAnsi="Arial"/>
        </w:rPr>
        <w:t xml:space="preserve">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w:t>
      </w:r>
      <w:proofErr w:type="gramStart"/>
      <w:r w:rsidRPr="0054477A">
        <w:rPr>
          <w:rFonts w:ascii="Arial" w:hAnsi="Arial"/>
        </w:rPr>
        <w:t>effect</w:t>
      </w:r>
      <w:proofErr w:type="gramEnd"/>
      <w:r w:rsidRPr="0054477A">
        <w:rPr>
          <w:rFonts w:ascii="Arial" w:hAnsi="Arial"/>
        </w:rPr>
        <w:t xml:space="preserve">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ins w:id="190" w:author="Angela Quinn (NESO)" w:date="2024-10-18T17:13:00Z">
        <w:r w:rsidR="00DD09B3">
          <w:rPr>
            <w:rFonts w:ascii="Arial" w:hAnsi="Arial"/>
          </w:rPr>
          <w:t xml:space="preserve">and 7.5 </w:t>
        </w:r>
      </w:ins>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w:t>
      </w:r>
      <w:proofErr w:type="gramStart"/>
      <w:r w:rsidRPr="00453022">
        <w:rPr>
          <w:rFonts w:cs="Arial"/>
          <w:szCs w:val="24"/>
          <w:lang w:eastAsia="en-GB"/>
        </w:rPr>
        <w:t>as a consequence of</w:t>
      </w:r>
      <w:proofErr w:type="gramEnd"/>
      <w:r w:rsidRPr="00453022">
        <w:rPr>
          <w:rFonts w:cs="Arial"/>
          <w:szCs w:val="24"/>
          <w:lang w:eastAsia="en-GB"/>
        </w:rPr>
        <w:t xml:space="preserve">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w:t>
      </w:r>
      <w:proofErr w:type="gramStart"/>
      <w:r w:rsidRPr="00453022">
        <w:rPr>
          <w:rFonts w:cs="Arial"/>
          <w:szCs w:val="24"/>
          <w:lang w:eastAsia="en-GB"/>
        </w:rPr>
        <w:t>on a daily basis</w:t>
      </w:r>
      <w:proofErr w:type="gramEnd"/>
      <w:r w:rsidRPr="00453022">
        <w:rPr>
          <w:rFonts w:cs="Arial"/>
          <w:szCs w:val="24"/>
          <w:lang w:eastAsia="en-GB"/>
        </w:rPr>
        <w:t xml:space="preserve">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proofErr w:type="spellStart"/>
      <w:r w:rsidRPr="00453022">
        <w:rPr>
          <w:rFonts w:cs="Arial"/>
          <w:szCs w:val="24"/>
          <w:lang w:eastAsia="en-GB"/>
        </w:rPr>
        <w:t>i</w:t>
      </w:r>
      <w:proofErr w:type="spellEnd"/>
      <w:r w:rsidRPr="00453022">
        <w:rPr>
          <w:rFonts w:cs="Arial"/>
          <w:szCs w:val="24"/>
          <w:lang w:eastAsia="en-GB"/>
        </w:rPr>
        <w:t xml:space="preserve">)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proofErr w:type="gramStart"/>
      <w:r w:rsidRPr="63C645ED">
        <w:rPr>
          <w:color w:val="000000" w:themeColor="text1"/>
        </w:rPr>
        <w:t>Where</w:t>
      </w:r>
      <w:proofErr w:type="gramEnd"/>
      <w:r w:rsidRPr="63C645ED">
        <w:rPr>
          <w:color w:val="000000" w:themeColor="text1"/>
        </w:rPr>
        <w:t xml:space="preserv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w:t>
      </w:r>
      <w:proofErr w:type="gramStart"/>
      <w:r w:rsidRPr="7B07A521">
        <w:rPr>
          <w:rFonts w:eastAsia="Calibri" w:cs="Arial"/>
          <w:color w:val="000000" w:themeColor="text1"/>
        </w:rPr>
        <w:t>has to</w:t>
      </w:r>
      <w:proofErr w:type="gramEnd"/>
      <w:r w:rsidRPr="7B07A521">
        <w:rPr>
          <w:rFonts w:eastAsia="Calibri" w:cs="Arial"/>
          <w:color w:val="000000" w:themeColor="text1"/>
        </w:rPr>
        <w:t xml:space="preserve">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1"/>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proofErr w:type="gramStart"/>
      <w:r w:rsidRPr="00C2010B">
        <w:rPr>
          <w:rFonts w:cs="Arial"/>
          <w:b/>
          <w:bCs/>
        </w:rPr>
        <w:t>Project</w:t>
      </w:r>
      <w:r w:rsidRPr="00C2010B">
        <w:rPr>
          <w:rFonts w:cs="Arial"/>
        </w:rPr>
        <w:t>]  is</w:t>
      </w:r>
      <w:proofErr w:type="gramEnd"/>
      <w:r w:rsidRPr="00C2010B">
        <w:rPr>
          <w:rFonts w:cs="Arial"/>
        </w:rPr>
        <w:t xml:space="preserve">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7216"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8F185B"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 xml:space="preserve">The </w:t>
      </w:r>
      <w:proofErr w:type="gramStart"/>
      <w:r w:rsidRPr="0054477A">
        <w:t>amount</w:t>
      </w:r>
      <w:proofErr w:type="gramEnd"/>
      <w:r w:rsidRPr="0054477A">
        <w:t xml:space="preserve">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 xml:space="preserve">Liquidated Damages under Clause [4] of this Construction Agreement shall be calculated </w:t>
      </w:r>
      <w:proofErr w:type="gramStart"/>
      <w:r w:rsidRPr="0054477A">
        <w:t>on a daily basis</w:t>
      </w:r>
      <w:proofErr w:type="gramEnd"/>
      <w:r w:rsidRPr="0054477A">
        <w:t xml:space="preserve">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6192"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6B06D"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w:t>
      </w:r>
      <w:proofErr w:type="gramStart"/>
      <w:r w:rsidRPr="0054477A">
        <w:rPr>
          <w:rFonts w:ascii="Arial" w:hAnsi="Arial"/>
        </w:rPr>
        <w:t>ACE)  and</w:t>
      </w:r>
      <w:proofErr w:type="gramEnd"/>
      <w:r w:rsidRPr="0054477A">
        <w:rPr>
          <w:rFonts w:ascii="Arial" w:hAnsi="Arial"/>
        </w:rPr>
        <w:t xml:space="preserve">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191" w:name="_Hlk180166131"/>
      <w:r w:rsidRPr="0054477A">
        <w:rPr>
          <w:rFonts w:cs="Arial"/>
          <w:b/>
          <w:szCs w:val="24"/>
          <w:u w:val="single"/>
        </w:rPr>
        <w:t xml:space="preserve">APPENDIX </w:t>
      </w:r>
      <w:ins w:id="192" w:author="Angela Quinn (NESO)" w:date="2024-10-18T15:20:00Z">
        <w:r w:rsidR="00001F53">
          <w:rPr>
            <w:rFonts w:cs="Arial"/>
            <w:b/>
            <w:szCs w:val="24"/>
            <w:u w:val="single"/>
          </w:rPr>
          <w:t>[O]</w:t>
        </w:r>
      </w:ins>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ins w:id="193" w:author="Angela Quinn (NESO)" w:date="2024-10-18T15:21:00Z"/>
          <w:rFonts w:cs="Arial"/>
          <w:b/>
          <w:szCs w:val="24"/>
          <w:u w:val="single"/>
        </w:rPr>
      </w:pPr>
      <w:ins w:id="194" w:author="Angela Quinn (NESO)" w:date="2024-10-18T15:30:00Z">
        <w:r>
          <w:rPr>
            <w:rFonts w:cs="Arial"/>
            <w:b/>
            <w:szCs w:val="24"/>
            <w:u w:val="single"/>
          </w:rPr>
          <w:t>[</w:t>
        </w:r>
      </w:ins>
      <w:ins w:id="195" w:author="Angela Quinn (NESO)" w:date="2024-10-18T15:21:00Z">
        <w:r w:rsidR="00D356AC">
          <w:rPr>
            <w:rFonts w:cs="Arial"/>
            <w:b/>
            <w:szCs w:val="24"/>
            <w:u w:val="single"/>
          </w:rPr>
          <w:t>GATE 1 VERSION</w:t>
        </w:r>
        <w:r w:rsidR="0098503C">
          <w:rPr>
            <w:rFonts w:cs="Arial"/>
            <w:b/>
            <w:szCs w:val="24"/>
            <w:u w:val="single"/>
          </w:rPr>
          <w:t>S</w:t>
        </w:r>
      </w:ins>
    </w:p>
    <w:p w14:paraId="7315CF2B" w14:textId="77777777" w:rsidR="0098503C" w:rsidRDefault="0098503C" w:rsidP="00132FC1">
      <w:pPr>
        <w:tabs>
          <w:tab w:val="left" w:pos="3780"/>
        </w:tabs>
        <w:jc w:val="center"/>
        <w:rPr>
          <w:ins w:id="196" w:author="Angela Quinn (NESO)" w:date="2024-10-18T15:20:00Z"/>
          <w:rFonts w:cs="Arial"/>
          <w:b/>
          <w:szCs w:val="24"/>
          <w:u w:val="single"/>
        </w:rPr>
      </w:pPr>
    </w:p>
    <w:p w14:paraId="096B94C2" w14:textId="3D3C7824" w:rsidR="00001F53" w:rsidRDefault="00001F53" w:rsidP="00132FC1">
      <w:pPr>
        <w:tabs>
          <w:tab w:val="left" w:pos="3780"/>
        </w:tabs>
        <w:jc w:val="center"/>
        <w:rPr>
          <w:ins w:id="197" w:author="Angela Quinn (NESO)" w:date="2024-10-18T15:20:00Z"/>
          <w:rFonts w:cs="Arial"/>
          <w:b/>
          <w:szCs w:val="24"/>
          <w:u w:val="single"/>
        </w:rPr>
      </w:pPr>
      <w:ins w:id="198" w:author="Angela Quinn (NESO)" w:date="2024-10-18T15:20:00Z">
        <w:r>
          <w:rPr>
            <w:rFonts w:cs="Arial"/>
            <w:b/>
            <w:szCs w:val="24"/>
            <w:u w:val="single"/>
          </w:rPr>
          <w:t>USER’S DATA</w:t>
        </w:r>
      </w:ins>
    </w:p>
    <w:p w14:paraId="0D73231F" w14:textId="77777777" w:rsidR="00001F53" w:rsidRDefault="00001F53" w:rsidP="00132FC1">
      <w:pPr>
        <w:tabs>
          <w:tab w:val="left" w:pos="3780"/>
        </w:tabs>
        <w:jc w:val="center"/>
        <w:rPr>
          <w:ins w:id="199" w:author="Angela Quinn (NESO)" w:date="2024-10-18T15:21:00Z"/>
          <w:rFonts w:cs="Arial"/>
          <w:b/>
          <w:szCs w:val="24"/>
          <w:u w:val="single"/>
        </w:rPr>
      </w:pPr>
    </w:p>
    <w:p w14:paraId="799EC29D" w14:textId="77777777" w:rsidR="0098503C" w:rsidRDefault="0098503C" w:rsidP="00132FC1">
      <w:pPr>
        <w:tabs>
          <w:tab w:val="left" w:pos="3780"/>
        </w:tabs>
        <w:jc w:val="center"/>
        <w:rPr>
          <w:ins w:id="200" w:author="Angela Quinn (NESO)" w:date="2024-10-18T15:21:00Z"/>
          <w:rFonts w:cs="Arial"/>
          <w:b/>
          <w:szCs w:val="24"/>
          <w:u w:val="single"/>
        </w:rPr>
      </w:pPr>
    </w:p>
    <w:p w14:paraId="47EA778A" w14:textId="77777777" w:rsidR="0098503C" w:rsidRDefault="0098503C" w:rsidP="00132FC1">
      <w:pPr>
        <w:tabs>
          <w:tab w:val="left" w:pos="3780"/>
        </w:tabs>
        <w:jc w:val="center"/>
        <w:rPr>
          <w:ins w:id="201" w:author="Angela Quinn (NESO)" w:date="2024-10-18T15:21:00Z"/>
          <w:rFonts w:cs="Arial"/>
          <w:b/>
          <w:szCs w:val="24"/>
          <w:u w:val="single"/>
        </w:rPr>
      </w:pPr>
    </w:p>
    <w:p w14:paraId="78AC5C84" w14:textId="4D1ED14D" w:rsidR="0098503C" w:rsidRPr="0054477A" w:rsidRDefault="0098503C" w:rsidP="0098503C">
      <w:pPr>
        <w:tabs>
          <w:tab w:val="left" w:pos="3780"/>
        </w:tabs>
        <w:rPr>
          <w:ins w:id="202" w:author="Angela Quinn (NESO)" w:date="2024-10-18T15:21:00Z"/>
          <w:rFonts w:cs="Arial"/>
          <w:szCs w:val="24"/>
        </w:rPr>
      </w:pPr>
      <w:ins w:id="203" w:author="Angela Quinn (NESO)" w:date="2024-10-18T15:21:00Z">
        <w:r w:rsidRPr="0054477A">
          <w:rPr>
            <w:rFonts w:cs="Arial"/>
            <w:szCs w:val="24"/>
          </w:rPr>
          <w:t>Power Station</w:t>
        </w:r>
        <w:r>
          <w:rPr>
            <w:rFonts w:cs="Arial"/>
            <w:szCs w:val="24"/>
          </w:rPr>
          <w:t>/other</w:t>
        </w:r>
      </w:ins>
    </w:p>
    <w:p w14:paraId="07662912" w14:textId="77777777" w:rsidR="0098503C" w:rsidRPr="0054477A" w:rsidRDefault="0098503C" w:rsidP="0098503C">
      <w:pPr>
        <w:tabs>
          <w:tab w:val="left" w:pos="3780"/>
        </w:tabs>
        <w:rPr>
          <w:ins w:id="204" w:author="Angela Quinn (NESO)" w:date="2024-10-18T15:21:00Z"/>
          <w:rFonts w:cs="Arial"/>
          <w:szCs w:val="24"/>
        </w:rPr>
      </w:pPr>
    </w:p>
    <w:p w14:paraId="7542476A" w14:textId="227878AD" w:rsidR="0098503C" w:rsidRPr="0054477A" w:rsidRDefault="0098503C" w:rsidP="0098503C">
      <w:pPr>
        <w:tabs>
          <w:tab w:val="left" w:pos="3780"/>
        </w:tabs>
        <w:rPr>
          <w:ins w:id="205" w:author="Angela Quinn (NESO)" w:date="2024-10-18T15:21:00Z"/>
          <w:rFonts w:cs="Arial"/>
          <w:szCs w:val="24"/>
        </w:rPr>
      </w:pPr>
      <w:ins w:id="206" w:author="Angela Quinn (NESO)" w:date="2024-10-18T15:21:00Z">
        <w:r w:rsidRPr="0054477A">
          <w:rPr>
            <w:rFonts w:cs="Arial"/>
            <w:szCs w:val="24"/>
          </w:rPr>
          <w:t>Location of Power station</w:t>
        </w:r>
        <w:r>
          <w:rPr>
            <w:rFonts w:cs="Arial"/>
            <w:szCs w:val="24"/>
          </w:rPr>
          <w:t>/other</w:t>
        </w:r>
      </w:ins>
    </w:p>
    <w:p w14:paraId="0ABAB056" w14:textId="77777777" w:rsidR="0098503C" w:rsidRPr="0054477A" w:rsidRDefault="0098503C" w:rsidP="0098503C">
      <w:pPr>
        <w:tabs>
          <w:tab w:val="left" w:pos="3780"/>
        </w:tabs>
        <w:rPr>
          <w:ins w:id="207" w:author="Angela Quinn (NESO)" w:date="2024-10-18T15:21:00Z"/>
          <w:rFonts w:cs="Arial"/>
          <w:szCs w:val="24"/>
        </w:rPr>
      </w:pPr>
    </w:p>
    <w:p w14:paraId="370B8C6A" w14:textId="4969383E" w:rsidR="0098503C" w:rsidRPr="0054477A" w:rsidRDefault="0098503C" w:rsidP="0098503C">
      <w:pPr>
        <w:tabs>
          <w:tab w:val="left" w:pos="3780"/>
        </w:tabs>
        <w:rPr>
          <w:ins w:id="208" w:author="Angela Quinn (NESO)" w:date="2024-10-18T15:21:00Z"/>
          <w:rFonts w:cs="Arial"/>
          <w:szCs w:val="24"/>
        </w:rPr>
      </w:pPr>
      <w:ins w:id="209" w:author="Angela Quinn (NESO)" w:date="2024-10-18T15:21:00Z">
        <w:r w:rsidRPr="0054477A">
          <w:rPr>
            <w:rFonts w:cs="Arial"/>
            <w:szCs w:val="24"/>
          </w:rPr>
          <w:t xml:space="preserve">Connection Site </w:t>
        </w:r>
      </w:ins>
      <w:ins w:id="210" w:author="Angela Quinn (NESO)" w:date="2024-10-18T15:26:00Z">
        <w:r w:rsidR="000E5A18">
          <w:rPr>
            <w:rFonts w:cs="Arial"/>
            <w:szCs w:val="24"/>
          </w:rPr>
          <w:t>[</w:t>
        </w:r>
        <w:r w:rsidR="00CC585F">
          <w:rPr>
            <w:rFonts w:cs="Arial"/>
            <w:szCs w:val="24"/>
          </w:rPr>
          <w:t>(</w:t>
        </w:r>
      </w:ins>
      <w:ins w:id="211" w:author="Angela Quinn (NESO)" w:date="2024-10-18T15:24:00Z">
        <w:r w:rsidR="00122FB0">
          <w:rPr>
            <w:rFonts w:cs="Arial"/>
            <w:szCs w:val="24"/>
          </w:rPr>
          <w:t>provided for indicative purposes only and subject to Clause 1.2)</w:t>
        </w:r>
      </w:ins>
      <w:ins w:id="212" w:author="Angela Quinn (NESO)" w:date="2024-10-18T15:26:00Z">
        <w:r w:rsidR="000E5A18">
          <w:rPr>
            <w:rFonts w:cs="Arial"/>
            <w:szCs w:val="24"/>
          </w:rPr>
          <w:t xml:space="preserve">] [Reserved </w:t>
        </w:r>
        <w:r w:rsidR="00247A50">
          <w:rPr>
            <w:rFonts w:cs="Arial"/>
            <w:szCs w:val="24"/>
          </w:rPr>
          <w:t>(subject t</w:t>
        </w:r>
      </w:ins>
      <w:ins w:id="213" w:author="Angela Quinn (NESO)" w:date="2024-10-18T15:27:00Z">
        <w:r w:rsidR="00247A50">
          <w:rPr>
            <w:rFonts w:cs="Arial"/>
            <w:szCs w:val="24"/>
          </w:rPr>
          <w:t>o Clause 1.2]</w:t>
        </w:r>
      </w:ins>
    </w:p>
    <w:p w14:paraId="511688B0" w14:textId="77777777" w:rsidR="0098503C" w:rsidRPr="0054477A" w:rsidRDefault="0098503C" w:rsidP="0098503C">
      <w:pPr>
        <w:tabs>
          <w:tab w:val="left" w:pos="3780"/>
        </w:tabs>
        <w:rPr>
          <w:ins w:id="214" w:author="Angela Quinn (NESO)" w:date="2024-10-18T15:21:00Z"/>
          <w:rFonts w:cs="Arial"/>
          <w:szCs w:val="24"/>
        </w:rPr>
      </w:pPr>
    </w:p>
    <w:p w14:paraId="68869B08" w14:textId="780BC33B" w:rsidR="0098503C" w:rsidRDefault="006D03D4" w:rsidP="0098503C">
      <w:pPr>
        <w:tabs>
          <w:tab w:val="left" w:pos="3780"/>
        </w:tabs>
        <w:rPr>
          <w:ins w:id="215" w:author="Angela Quinn (NESO)" w:date="2024-10-18T15:28:00Z"/>
          <w:rFonts w:cs="Arial"/>
          <w:szCs w:val="24"/>
        </w:rPr>
      </w:pPr>
      <w:ins w:id="216" w:author="Angela Quinn (NESO)" w:date="2024-10-18T15:22:00Z">
        <w:r>
          <w:rPr>
            <w:rFonts w:cs="Arial"/>
            <w:szCs w:val="24"/>
          </w:rPr>
          <w:t xml:space="preserve">Indicative </w:t>
        </w:r>
      </w:ins>
      <w:ins w:id="217" w:author="Angela Quinn (NESO)" w:date="2024-10-18T15:21:00Z">
        <w:r w:rsidR="0098503C" w:rsidRPr="0054477A">
          <w:rPr>
            <w:rFonts w:cs="Arial"/>
            <w:szCs w:val="24"/>
          </w:rPr>
          <w:t>Site of Connection</w:t>
        </w:r>
      </w:ins>
      <w:ins w:id="218" w:author="Angela Quinn (NESO)" w:date="2024-10-18T15:24:00Z">
        <w:r w:rsidR="00122FB0" w:rsidRPr="00122FB0">
          <w:rPr>
            <w:rFonts w:cs="Arial"/>
            <w:szCs w:val="24"/>
          </w:rPr>
          <w:t xml:space="preserve"> </w:t>
        </w:r>
      </w:ins>
      <w:ins w:id="219" w:author="Angela Quinn (NESO)" w:date="2024-10-18T15:27:00Z">
        <w:r w:rsidR="00247A50">
          <w:rPr>
            <w:rFonts w:cs="Arial"/>
            <w:szCs w:val="24"/>
          </w:rPr>
          <w:t>[(</w:t>
        </w:r>
      </w:ins>
      <w:ins w:id="220" w:author="Angela Quinn (NESO)" w:date="2024-10-18T15:24:00Z">
        <w:r w:rsidR="00122FB0">
          <w:rPr>
            <w:rFonts w:cs="Arial"/>
            <w:szCs w:val="24"/>
          </w:rPr>
          <w:t>provided for indicative purposes only and subject to Clause 1.2)</w:t>
        </w:r>
      </w:ins>
      <w:ins w:id="221" w:author="Angela Quinn (NESO)" w:date="2024-10-18T15:27:00Z">
        <w:r w:rsidR="00247A50">
          <w:rPr>
            <w:rFonts w:cs="Arial"/>
            <w:szCs w:val="24"/>
          </w:rPr>
          <w:t>] [Reserved subject to Clause 1.2]</w:t>
        </w:r>
      </w:ins>
    </w:p>
    <w:p w14:paraId="30FA7EF8" w14:textId="77777777" w:rsidR="00831D1B" w:rsidRDefault="00831D1B" w:rsidP="0098503C">
      <w:pPr>
        <w:tabs>
          <w:tab w:val="left" w:pos="3780"/>
        </w:tabs>
        <w:rPr>
          <w:ins w:id="222" w:author="Angela Quinn (NESO)" w:date="2024-10-18T15:28:00Z"/>
          <w:rFonts w:cs="Arial"/>
          <w:szCs w:val="24"/>
        </w:rPr>
      </w:pPr>
    </w:p>
    <w:p w14:paraId="4A7E682A" w14:textId="7F1F8B30" w:rsidR="00831D1B" w:rsidRPr="0054477A" w:rsidRDefault="004E156B" w:rsidP="0098503C">
      <w:pPr>
        <w:tabs>
          <w:tab w:val="left" w:pos="3780"/>
        </w:tabs>
        <w:rPr>
          <w:ins w:id="223" w:author="Angela Quinn (NESO)" w:date="2024-10-18T15:21:00Z"/>
          <w:rFonts w:cs="Arial"/>
          <w:szCs w:val="24"/>
        </w:rPr>
      </w:pPr>
      <w:ins w:id="224" w:author="Angela Quinn (NESO)" w:date="2024-10-18T15:28:00Z">
        <w:r>
          <w:rPr>
            <w:rFonts w:cs="Arial"/>
            <w:szCs w:val="24"/>
          </w:rPr>
          <w:t xml:space="preserve">Transmission Entry Capacity/ Demand </w:t>
        </w:r>
      </w:ins>
      <w:ins w:id="225" w:author="Angela Quinn (NESO)" w:date="2024-10-18T15:29:00Z">
        <w:r w:rsidR="00E30A67">
          <w:rPr>
            <w:rFonts w:cs="Arial"/>
            <w:szCs w:val="24"/>
          </w:rPr>
          <w:t xml:space="preserve">[requested] </w:t>
        </w:r>
      </w:ins>
      <w:ins w:id="226" w:author="Angela Quinn (NESO)" w:date="2024-10-18T15:28:00Z">
        <w:r w:rsidR="00E30A67">
          <w:rPr>
            <w:rFonts w:cs="Arial"/>
            <w:szCs w:val="24"/>
          </w:rPr>
          <w:t xml:space="preserve">[Reserved </w:t>
        </w:r>
      </w:ins>
      <w:ins w:id="227" w:author="Angela Quinn (NESO)" w:date="2024-10-18T15:29:00Z">
        <w:r w:rsidR="00E30A67">
          <w:rPr>
            <w:rFonts w:cs="Arial"/>
            <w:szCs w:val="24"/>
          </w:rPr>
          <w:t>subject to Clause 1.2]</w:t>
        </w:r>
      </w:ins>
    </w:p>
    <w:p w14:paraId="0EF66C9C" w14:textId="77777777" w:rsidR="0098503C" w:rsidRPr="0054477A" w:rsidRDefault="0098503C" w:rsidP="0098503C">
      <w:pPr>
        <w:tabs>
          <w:tab w:val="left" w:pos="3780"/>
        </w:tabs>
        <w:rPr>
          <w:ins w:id="228" w:author="Angela Quinn (NESO)" w:date="2024-10-18T15:21:00Z"/>
          <w:rFonts w:cs="Arial"/>
          <w:szCs w:val="24"/>
        </w:rPr>
      </w:pPr>
    </w:p>
    <w:p w14:paraId="1EB142F6" w14:textId="77777777" w:rsidR="0098503C" w:rsidRPr="0054477A" w:rsidRDefault="0098503C" w:rsidP="0098503C">
      <w:pPr>
        <w:tabs>
          <w:tab w:val="left" w:pos="3780"/>
        </w:tabs>
        <w:rPr>
          <w:ins w:id="229" w:author="Angela Quinn (NESO)" w:date="2024-10-18T15:21:00Z"/>
          <w:rFonts w:cs="Arial"/>
          <w:szCs w:val="24"/>
        </w:rPr>
      </w:pPr>
      <w:ins w:id="230" w:author="Angela Quinn (NESO)" w:date="2024-10-18T15:21:00Z">
        <w:r w:rsidRPr="0054477A">
          <w:rPr>
            <w:rFonts w:cs="Arial"/>
            <w:szCs w:val="24"/>
          </w:rPr>
          <w:t>Agreement Reference</w:t>
        </w:r>
      </w:ins>
    </w:p>
    <w:p w14:paraId="1162AA3E" w14:textId="77777777" w:rsidR="0098503C" w:rsidRPr="0054477A" w:rsidRDefault="0098503C" w:rsidP="0098503C">
      <w:pPr>
        <w:tabs>
          <w:tab w:val="left" w:pos="3780"/>
        </w:tabs>
        <w:rPr>
          <w:ins w:id="231" w:author="Angela Quinn (NESO)" w:date="2024-10-18T15:21:00Z"/>
          <w:rFonts w:cs="Arial"/>
          <w:szCs w:val="24"/>
        </w:rPr>
      </w:pPr>
    </w:p>
    <w:p w14:paraId="091C58A9" w14:textId="77777777" w:rsidR="0098503C" w:rsidRPr="0054477A" w:rsidRDefault="0098503C" w:rsidP="0098503C">
      <w:pPr>
        <w:tabs>
          <w:tab w:val="left" w:pos="3780"/>
        </w:tabs>
        <w:rPr>
          <w:ins w:id="232" w:author="Angela Quinn (NESO)" w:date="2024-10-18T15:21:00Z"/>
          <w:rFonts w:cs="Arial"/>
          <w:szCs w:val="24"/>
        </w:rPr>
      </w:pPr>
      <w:ins w:id="233" w:author="Angela Quinn (NESO)" w:date="2024-10-18T15:21:00Z">
        <w:r w:rsidRPr="0054477A">
          <w:rPr>
            <w:rFonts w:cs="Arial"/>
            <w:szCs w:val="24"/>
          </w:rPr>
          <w:t>[Insert details equivalent to data listed in part 1 of the planning code]</w:t>
        </w:r>
      </w:ins>
    </w:p>
    <w:p w14:paraId="1F81F6C8" w14:textId="77777777" w:rsidR="0098503C" w:rsidRPr="0054477A" w:rsidRDefault="0098503C" w:rsidP="0098503C">
      <w:pPr>
        <w:tabs>
          <w:tab w:val="left" w:pos="3780"/>
        </w:tabs>
        <w:rPr>
          <w:ins w:id="234" w:author="Angela Quinn (NESO)" w:date="2024-10-18T15:21:00Z"/>
          <w:rFonts w:cs="Arial"/>
          <w:szCs w:val="24"/>
        </w:rPr>
      </w:pPr>
    </w:p>
    <w:p w14:paraId="57E510A6" w14:textId="35F560C8" w:rsidR="0098503C" w:rsidRDefault="00122FB0" w:rsidP="0098503C">
      <w:pPr>
        <w:tabs>
          <w:tab w:val="left" w:pos="3780"/>
        </w:tabs>
        <w:rPr>
          <w:ins w:id="235" w:author="Angela Quinn (NESO)" w:date="2024-10-18T15:21:00Z"/>
          <w:rFonts w:cs="Arial"/>
          <w:szCs w:val="24"/>
        </w:rPr>
      </w:pPr>
      <w:ins w:id="236" w:author="Angela Quinn (NESO)" w:date="2024-10-18T15:23:00Z">
        <w:r>
          <w:rPr>
            <w:rFonts w:cs="Arial"/>
            <w:szCs w:val="24"/>
          </w:rPr>
          <w:t xml:space="preserve">Date </w:t>
        </w:r>
      </w:ins>
      <w:ins w:id="237" w:author="Angela Quinn (NESO)" w:date="2024-10-18T15:33:00Z">
        <w:r w:rsidR="00B36421">
          <w:rPr>
            <w:rFonts w:cs="Arial"/>
            <w:szCs w:val="24"/>
          </w:rPr>
          <w:t>[</w:t>
        </w:r>
      </w:ins>
      <w:ins w:id="238" w:author="Angela Quinn (NESO)" w:date="2024-10-18T15:23:00Z">
        <w:r>
          <w:rPr>
            <w:rFonts w:cs="Arial"/>
            <w:szCs w:val="24"/>
          </w:rPr>
          <w:t>(</w:t>
        </w:r>
        <w:bookmarkStart w:id="239" w:name="_Hlk180157485"/>
        <w:r>
          <w:rPr>
            <w:rFonts w:cs="Arial"/>
            <w:szCs w:val="24"/>
          </w:rPr>
          <w:t>provided for indicative purposes only and subject to Clause</w:t>
        </w:r>
      </w:ins>
      <w:ins w:id="240" w:author="Angela Quinn (NESO)" w:date="2024-10-18T15:24:00Z">
        <w:r>
          <w:rPr>
            <w:rFonts w:cs="Arial"/>
            <w:szCs w:val="24"/>
          </w:rPr>
          <w:t xml:space="preserve"> 1.2)</w:t>
        </w:r>
      </w:ins>
      <w:ins w:id="241" w:author="Angela Quinn (NESO)" w:date="2024-10-18T15:33:00Z">
        <w:r w:rsidR="00B36421">
          <w:rPr>
            <w:rFonts w:cs="Arial"/>
            <w:szCs w:val="24"/>
          </w:rPr>
          <w:t>] [Reserved subject to Clause 1.2]</w:t>
        </w:r>
        <w:bookmarkEnd w:id="239"/>
        <w:r w:rsidR="0087538E">
          <w:rPr>
            <w:rFonts w:cs="Arial"/>
            <w:szCs w:val="24"/>
          </w:rPr>
          <w:t xml:space="preserve"> </w:t>
        </w:r>
      </w:ins>
      <w:ins w:id="242" w:author="Angela Quinn (NESO)" w:date="2024-10-18T15:21:00Z">
        <w:r w:rsidR="0098503C" w:rsidRPr="0054477A">
          <w:rPr>
            <w:rFonts w:cs="Arial"/>
            <w:szCs w:val="24"/>
          </w:rPr>
          <w:t>when Power Station’s</w:t>
        </w:r>
      </w:ins>
      <w:ins w:id="243" w:author="Angela Quinn (NESO)" w:date="2024-10-18T15:22:00Z">
        <w:r w:rsidR="006D03D4">
          <w:rPr>
            <w:rFonts w:cs="Arial"/>
            <w:szCs w:val="24"/>
          </w:rPr>
          <w:t>/ot</w:t>
        </w:r>
        <w:r w:rsidR="008B4692">
          <w:rPr>
            <w:rFonts w:cs="Arial"/>
            <w:szCs w:val="24"/>
          </w:rPr>
          <w:t>her</w:t>
        </w:r>
      </w:ins>
      <w:ins w:id="244" w:author="Angela Quinn (NESO)" w:date="2024-10-18T15:21:00Z">
        <w:r w:rsidR="0098503C" w:rsidRPr="0054477A">
          <w:rPr>
            <w:rFonts w:cs="Arial"/>
            <w:szCs w:val="24"/>
          </w:rPr>
          <w:t xml:space="preserve"> connection to\use of the </w:t>
        </w:r>
      </w:ins>
      <w:ins w:id="245" w:author="Angela Quinn (NESO)" w:date="2024-10-18T15:23:00Z">
        <w:r w:rsidR="008B4692">
          <w:rPr>
            <w:rFonts w:cs="Arial"/>
            <w:szCs w:val="24"/>
          </w:rPr>
          <w:t>National Electricity Transmission System/</w:t>
        </w:r>
      </w:ins>
      <w:ins w:id="246" w:author="Angela Quinn (NESO)" w:date="2024-10-18T15:21:00Z">
        <w:r w:rsidR="0098503C" w:rsidRPr="0054477A">
          <w:rPr>
            <w:rFonts w:cs="Arial"/>
            <w:szCs w:val="24"/>
          </w:rPr>
          <w:t xml:space="preserve">Distribution System will be energised. </w:t>
        </w:r>
      </w:ins>
    </w:p>
    <w:p w14:paraId="4F8BFA53" w14:textId="77777777" w:rsidR="0098503C" w:rsidRDefault="0098503C" w:rsidP="00E30A67">
      <w:pPr>
        <w:tabs>
          <w:tab w:val="left" w:pos="3780"/>
        </w:tabs>
        <w:rPr>
          <w:ins w:id="247" w:author="Angela Quinn (NESO)" w:date="2024-10-18T15:21:00Z"/>
          <w:rFonts w:cs="Arial"/>
          <w:b/>
          <w:szCs w:val="24"/>
          <w:u w:val="single"/>
        </w:rPr>
      </w:pPr>
    </w:p>
    <w:p w14:paraId="4A4642C0" w14:textId="77777777" w:rsidR="0098503C" w:rsidRDefault="0098503C" w:rsidP="00132FC1">
      <w:pPr>
        <w:tabs>
          <w:tab w:val="left" w:pos="3780"/>
        </w:tabs>
        <w:jc w:val="center"/>
        <w:rPr>
          <w:ins w:id="248" w:author="Angela Quinn (NESO)" w:date="2024-10-18T15:20:00Z"/>
          <w:rFonts w:cs="Arial"/>
          <w:b/>
          <w:szCs w:val="24"/>
          <w:u w:val="single"/>
        </w:rPr>
      </w:pPr>
    </w:p>
    <w:p w14:paraId="76291C43" w14:textId="77777777" w:rsidR="00001F53" w:rsidRDefault="00001F53" w:rsidP="00132FC1">
      <w:pPr>
        <w:tabs>
          <w:tab w:val="left" w:pos="3780"/>
        </w:tabs>
        <w:jc w:val="center"/>
        <w:rPr>
          <w:ins w:id="249" w:author="Angela Quinn (NESO)" w:date="2024-10-18T15:20:00Z"/>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ins w:id="250" w:author="Angela Quinn (NESO)" w:date="2024-10-18T15:25:00Z">
        <w:r w:rsidR="009609E7" w:rsidRPr="009609E7">
          <w:rPr>
            <w:rFonts w:cs="Arial"/>
            <w:szCs w:val="24"/>
          </w:rPr>
          <w:t xml:space="preserve"> </w:t>
        </w:r>
      </w:ins>
      <w:ins w:id="251" w:author="Angela Quinn (NESO)" w:date="2024-10-18T15:30:00Z">
        <w:r w:rsidR="000E1A35">
          <w:rPr>
            <w:rFonts w:cs="Arial"/>
            <w:szCs w:val="24"/>
          </w:rPr>
          <w:t>[</w:t>
        </w:r>
      </w:ins>
      <w:ins w:id="252" w:author="Angela Quinn (NESO)" w:date="2024-10-18T15:25:00Z">
        <w:r w:rsidR="009609E7">
          <w:rPr>
            <w:rFonts w:cs="Arial"/>
            <w:szCs w:val="24"/>
          </w:rPr>
          <w:t>(provided for indicative purposes only and subject to Clause 1.2)</w:t>
        </w:r>
      </w:ins>
      <w:ins w:id="253" w:author="Angela Quinn (NESO)" w:date="2024-10-18T15:30:00Z">
        <w:r w:rsidR="006523F1">
          <w:rPr>
            <w:rFonts w:cs="Arial"/>
            <w:szCs w:val="24"/>
          </w:rPr>
          <w:t xml:space="preserve">] </w:t>
        </w:r>
        <w:bookmarkStart w:id="254" w:name="_Hlk180157975"/>
        <w:r w:rsidR="006523F1">
          <w:rPr>
            <w:rFonts w:cs="Arial"/>
            <w:szCs w:val="24"/>
          </w:rPr>
          <w:t>[</w:t>
        </w:r>
      </w:ins>
      <w:ins w:id="255" w:author="Angela Quinn (NESO)" w:date="2024-10-18T15:31:00Z">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w:t>
        </w:r>
      </w:ins>
      <w:ins w:id="256" w:author="Angela Quinn (NESO)" w:date="2024-10-18T15:30:00Z">
        <w:r w:rsidR="006523F1">
          <w:rPr>
            <w:rFonts w:cs="Arial"/>
            <w:szCs w:val="24"/>
          </w:rPr>
          <w:t>Re</w:t>
        </w:r>
      </w:ins>
      <w:ins w:id="257" w:author="Angela Quinn (NESO)" w:date="2024-10-18T15:31:00Z">
        <w:r w:rsidR="006523F1">
          <w:rPr>
            <w:rFonts w:cs="Arial"/>
            <w:szCs w:val="24"/>
          </w:rPr>
          <w:t>se</w:t>
        </w:r>
      </w:ins>
      <w:ins w:id="258" w:author="Angela Quinn (NESO)" w:date="2024-10-18T15:30:00Z">
        <w:r w:rsidR="006523F1">
          <w:rPr>
            <w:rFonts w:cs="Arial"/>
            <w:szCs w:val="24"/>
          </w:rPr>
          <w:t xml:space="preserve">rved </w:t>
        </w:r>
      </w:ins>
      <w:ins w:id="259" w:author="Angela Quinn (NESO)" w:date="2024-10-18T15:31:00Z">
        <w:r w:rsidR="006523F1">
          <w:rPr>
            <w:rFonts w:cs="Arial"/>
            <w:szCs w:val="24"/>
          </w:rPr>
          <w:t>subject to Clause 1.2]</w:t>
        </w:r>
      </w:ins>
    </w:p>
    <w:bookmarkEnd w:id="254"/>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ins w:id="260" w:author="Angela Quinn (NESO)" w:date="2024-10-18T15:32:00Z"/>
          <w:rFonts w:cs="Arial"/>
          <w:szCs w:val="24"/>
        </w:rPr>
      </w:pPr>
      <w:r w:rsidRPr="0054477A">
        <w:rPr>
          <w:rFonts w:cs="Arial"/>
          <w:szCs w:val="24"/>
        </w:rPr>
        <w:t>Site of Connection</w:t>
      </w:r>
      <w:ins w:id="261" w:author="Angela Quinn (NESO)" w:date="2024-10-18T15:25:00Z">
        <w:r w:rsidR="00CC585F">
          <w:rPr>
            <w:rFonts w:cs="Arial"/>
            <w:szCs w:val="24"/>
          </w:rPr>
          <w:t xml:space="preserve"> </w:t>
        </w:r>
      </w:ins>
      <w:ins w:id="262" w:author="Angela Quinn (NESO)" w:date="2024-10-18T15:32:00Z">
        <w:r w:rsidR="00B36421">
          <w:rPr>
            <w:rFonts w:cs="Arial"/>
            <w:szCs w:val="24"/>
          </w:rPr>
          <w:t>[</w:t>
        </w:r>
        <w:r w:rsidR="006523F1">
          <w:rPr>
            <w:rFonts w:cs="Arial"/>
            <w:szCs w:val="24"/>
          </w:rPr>
          <w:t>(</w:t>
        </w:r>
      </w:ins>
      <w:ins w:id="263" w:author="Angela Quinn (NESO)" w:date="2024-10-18T15:25:00Z">
        <w:r w:rsidR="00CC585F">
          <w:rPr>
            <w:rFonts w:cs="Arial"/>
            <w:szCs w:val="24"/>
          </w:rPr>
          <w:t>provided for indicative purposes only and subject to Clause 1.2)</w:t>
        </w:r>
      </w:ins>
      <w:ins w:id="264" w:author="Angela Quinn (NESO)" w:date="2024-10-18T15:32:00Z">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ins>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C9B1984" w:rsidR="0087538E" w:rsidRPr="0054477A" w:rsidRDefault="008F4CF2" w:rsidP="0087538E">
      <w:pPr>
        <w:tabs>
          <w:tab w:val="left" w:pos="3780"/>
        </w:tabs>
        <w:rPr>
          <w:ins w:id="265" w:author="Angela Quinn (NESO)" w:date="2024-10-18T15:33:00Z"/>
          <w:rFonts w:cs="Arial"/>
          <w:szCs w:val="24"/>
        </w:rPr>
      </w:pPr>
      <w:del w:id="266" w:author="Angela Quinn (NESO)" w:date="2024-10-18T15:25:00Z">
        <w:r w:rsidRPr="0054477A" w:rsidDel="00CC585F">
          <w:rPr>
            <w:rFonts w:cs="Arial"/>
            <w:szCs w:val="24"/>
          </w:rPr>
          <w:delText xml:space="preserve">Anticipated </w:delText>
        </w:r>
      </w:del>
      <w:ins w:id="267" w:author="Angela Quinn (NESO)" w:date="2024-10-18T15:25:00Z">
        <w:r w:rsidR="00CC585F">
          <w:rPr>
            <w:rFonts w:cs="Arial"/>
            <w:szCs w:val="24"/>
          </w:rPr>
          <w:t>D</w:t>
        </w:r>
      </w:ins>
      <w:del w:id="268" w:author="Angela Quinn (NESO)" w:date="2024-10-18T15:25:00Z">
        <w:r w:rsidRPr="0054477A" w:rsidDel="00CC585F">
          <w:rPr>
            <w:rFonts w:cs="Arial"/>
            <w:szCs w:val="24"/>
          </w:rPr>
          <w:delText>d</w:delText>
        </w:r>
      </w:del>
      <w:r w:rsidRPr="0054477A">
        <w:rPr>
          <w:rFonts w:cs="Arial"/>
          <w:szCs w:val="24"/>
        </w:rPr>
        <w:t xml:space="preserve">ate </w:t>
      </w:r>
      <w:ins w:id="269" w:author="Angela Quinn (NESO)" w:date="2024-10-18T15:33:00Z">
        <w:r w:rsidR="0087538E">
          <w:rPr>
            <w:rFonts w:cs="Arial"/>
            <w:szCs w:val="24"/>
          </w:rPr>
          <w:t>[</w:t>
        </w:r>
      </w:ins>
      <w:ins w:id="270" w:author="Angela Quinn (NESO)" w:date="2024-10-18T15:25:00Z">
        <w:r w:rsidR="00CC585F">
          <w:rPr>
            <w:rFonts w:cs="Arial"/>
            <w:szCs w:val="24"/>
          </w:rPr>
          <w:t>(provided for indicative purposes only and subject to Clause 1.2)</w:t>
        </w:r>
      </w:ins>
      <w:ins w:id="271" w:author="Angela Quinn (NESO)" w:date="2024-10-18T15:33:00Z">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ins>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ins w:id="272" w:author="Angela Quinn (NESO)" w:date="2024-10-18T15:34:00Z"/>
          <w:rFonts w:cs="Arial"/>
          <w:szCs w:val="24"/>
        </w:rPr>
      </w:pPr>
      <w:ins w:id="273" w:author="Angela Quinn (NESO)" w:date="2024-10-18T15:34:00Z">
        <w:r>
          <w:rPr>
            <w:rFonts w:cs="Arial"/>
            <w:szCs w:val="24"/>
          </w:rPr>
          <w:br w:type="page"/>
        </w:r>
      </w:ins>
    </w:p>
    <w:p w14:paraId="255C87C1" w14:textId="77777777" w:rsidR="0017384B" w:rsidDel="0087538E" w:rsidRDefault="0017384B" w:rsidP="008F4CF2">
      <w:pPr>
        <w:tabs>
          <w:tab w:val="left" w:pos="3780"/>
        </w:tabs>
        <w:rPr>
          <w:del w:id="274" w:author="Angela Quinn (NESO)" w:date="2024-10-18T15:34:00Z"/>
          <w:rFonts w:cs="Arial"/>
          <w:szCs w:val="24"/>
        </w:rPr>
      </w:pPr>
    </w:p>
    <w:p w14:paraId="2C9F2B58" w14:textId="77777777" w:rsidR="0087538E" w:rsidRPr="0054477A" w:rsidRDefault="0087538E" w:rsidP="0087538E">
      <w:pPr>
        <w:tabs>
          <w:tab w:val="left" w:pos="3780"/>
        </w:tabs>
        <w:jc w:val="center"/>
        <w:rPr>
          <w:ins w:id="275" w:author="Angela Quinn (NESO)" w:date="2024-10-18T15:34:00Z"/>
          <w:rFonts w:cs="Arial"/>
          <w:b/>
          <w:szCs w:val="24"/>
          <w:u w:val="single"/>
        </w:rPr>
      </w:pPr>
      <w:ins w:id="276" w:author="Angela Quinn (NESO)" w:date="2024-10-18T15:34: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714E9BC4" w14:textId="77777777" w:rsidR="0087538E" w:rsidRPr="0054477A" w:rsidRDefault="0087538E" w:rsidP="0087538E">
      <w:pPr>
        <w:tabs>
          <w:tab w:val="left" w:pos="3780"/>
        </w:tabs>
        <w:rPr>
          <w:ins w:id="277" w:author="Angela Quinn (NESO)" w:date="2024-10-18T15:34:00Z"/>
          <w:rFonts w:cs="Arial"/>
          <w:szCs w:val="24"/>
        </w:rPr>
      </w:pPr>
    </w:p>
    <w:p w14:paraId="6FBAB55F" w14:textId="5401C0B3" w:rsidR="0087538E" w:rsidRDefault="0087538E" w:rsidP="0087538E">
      <w:pPr>
        <w:tabs>
          <w:tab w:val="left" w:pos="3780"/>
        </w:tabs>
        <w:jc w:val="center"/>
        <w:rPr>
          <w:ins w:id="278" w:author="Angela Quinn (NESO)" w:date="2024-10-18T15:34:00Z"/>
          <w:rFonts w:cs="Arial"/>
          <w:b/>
          <w:szCs w:val="24"/>
          <w:u w:val="single"/>
        </w:rPr>
      </w:pPr>
      <w:ins w:id="279" w:author="Angela Quinn (NESO)" w:date="2024-10-18T15:34:00Z">
        <w:r>
          <w:rPr>
            <w:rFonts w:cs="Arial"/>
            <w:b/>
            <w:szCs w:val="24"/>
            <w:u w:val="single"/>
          </w:rPr>
          <w:t xml:space="preserve">[GATE </w:t>
        </w:r>
      </w:ins>
      <w:ins w:id="280" w:author="Angela Quinn (NESO)" w:date="2024-10-18T15:35:00Z">
        <w:r w:rsidR="00C3081D">
          <w:rPr>
            <w:rFonts w:cs="Arial"/>
            <w:b/>
            <w:szCs w:val="24"/>
            <w:u w:val="single"/>
          </w:rPr>
          <w:t>2</w:t>
        </w:r>
      </w:ins>
      <w:ins w:id="281" w:author="Angela Quinn (NESO)" w:date="2024-10-18T15:34:00Z">
        <w:r>
          <w:rPr>
            <w:rFonts w:cs="Arial"/>
            <w:b/>
            <w:szCs w:val="24"/>
            <w:u w:val="single"/>
          </w:rPr>
          <w:t xml:space="preserve"> VERSIONS</w:t>
        </w:r>
      </w:ins>
    </w:p>
    <w:p w14:paraId="68CCF16C" w14:textId="77777777" w:rsidR="0087538E" w:rsidRDefault="0087538E" w:rsidP="0087538E">
      <w:pPr>
        <w:tabs>
          <w:tab w:val="left" w:pos="3780"/>
        </w:tabs>
        <w:jc w:val="center"/>
        <w:rPr>
          <w:ins w:id="282" w:author="Angela Quinn (NESO)" w:date="2024-10-18T15:34:00Z"/>
          <w:rFonts w:cs="Arial"/>
          <w:b/>
          <w:szCs w:val="24"/>
          <w:u w:val="single"/>
        </w:rPr>
      </w:pPr>
    </w:p>
    <w:p w14:paraId="1956BC70" w14:textId="77777777" w:rsidR="0087538E" w:rsidRDefault="0087538E" w:rsidP="0087538E">
      <w:pPr>
        <w:tabs>
          <w:tab w:val="left" w:pos="3780"/>
        </w:tabs>
        <w:jc w:val="center"/>
        <w:rPr>
          <w:ins w:id="283" w:author="Angela Quinn (NESO)" w:date="2024-10-18T15:34:00Z"/>
          <w:rFonts w:cs="Arial"/>
          <w:b/>
          <w:szCs w:val="24"/>
          <w:u w:val="single"/>
        </w:rPr>
      </w:pPr>
      <w:ins w:id="284" w:author="Angela Quinn (NESO)" w:date="2024-10-18T15:34:00Z">
        <w:r>
          <w:rPr>
            <w:rFonts w:cs="Arial"/>
            <w:b/>
            <w:szCs w:val="24"/>
            <w:u w:val="single"/>
          </w:rPr>
          <w:t>USER’S DATA</w:t>
        </w:r>
      </w:ins>
    </w:p>
    <w:p w14:paraId="2F87E65C" w14:textId="77777777" w:rsidR="0087538E" w:rsidRDefault="0087538E" w:rsidP="0087538E">
      <w:pPr>
        <w:tabs>
          <w:tab w:val="left" w:pos="3780"/>
        </w:tabs>
        <w:jc w:val="center"/>
        <w:rPr>
          <w:ins w:id="285" w:author="Angela Quinn (NESO)" w:date="2024-10-18T15:34:00Z"/>
          <w:rFonts w:cs="Arial"/>
          <w:b/>
          <w:szCs w:val="24"/>
          <w:u w:val="single"/>
        </w:rPr>
      </w:pPr>
    </w:p>
    <w:p w14:paraId="0B9D30D1" w14:textId="77777777" w:rsidR="0087538E" w:rsidRDefault="0087538E" w:rsidP="0087538E">
      <w:pPr>
        <w:tabs>
          <w:tab w:val="left" w:pos="3780"/>
        </w:tabs>
        <w:jc w:val="center"/>
        <w:rPr>
          <w:ins w:id="286" w:author="Angela Quinn (NESO)" w:date="2024-10-18T15:34:00Z"/>
          <w:rFonts w:cs="Arial"/>
          <w:b/>
          <w:szCs w:val="24"/>
          <w:u w:val="single"/>
        </w:rPr>
      </w:pPr>
    </w:p>
    <w:p w14:paraId="286669CA" w14:textId="77777777" w:rsidR="0087538E" w:rsidRDefault="0087538E" w:rsidP="0087538E">
      <w:pPr>
        <w:tabs>
          <w:tab w:val="left" w:pos="3780"/>
        </w:tabs>
        <w:jc w:val="center"/>
        <w:rPr>
          <w:ins w:id="287" w:author="Angela Quinn (NESO)" w:date="2024-10-18T15:34:00Z"/>
          <w:rFonts w:cs="Arial"/>
          <w:b/>
          <w:szCs w:val="24"/>
          <w:u w:val="single"/>
        </w:rPr>
      </w:pPr>
    </w:p>
    <w:p w14:paraId="7BF53622" w14:textId="77777777" w:rsidR="0087538E" w:rsidRPr="0054477A" w:rsidRDefault="0087538E" w:rsidP="0087538E">
      <w:pPr>
        <w:tabs>
          <w:tab w:val="left" w:pos="3780"/>
        </w:tabs>
        <w:rPr>
          <w:ins w:id="288" w:author="Angela Quinn (NESO)" w:date="2024-10-18T15:34:00Z"/>
          <w:rFonts w:cs="Arial"/>
          <w:szCs w:val="24"/>
        </w:rPr>
      </w:pPr>
      <w:ins w:id="289" w:author="Angela Quinn (NESO)" w:date="2024-10-18T15:34:00Z">
        <w:r w:rsidRPr="0054477A">
          <w:rPr>
            <w:rFonts w:cs="Arial"/>
            <w:szCs w:val="24"/>
          </w:rPr>
          <w:t>Power Station</w:t>
        </w:r>
        <w:r>
          <w:rPr>
            <w:rFonts w:cs="Arial"/>
            <w:szCs w:val="24"/>
          </w:rPr>
          <w:t>/other</w:t>
        </w:r>
      </w:ins>
    </w:p>
    <w:p w14:paraId="092AA8B2" w14:textId="77777777" w:rsidR="0087538E" w:rsidRPr="0054477A" w:rsidRDefault="0087538E" w:rsidP="0087538E">
      <w:pPr>
        <w:tabs>
          <w:tab w:val="left" w:pos="3780"/>
        </w:tabs>
        <w:rPr>
          <w:ins w:id="290" w:author="Angela Quinn (NESO)" w:date="2024-10-18T15:34:00Z"/>
          <w:rFonts w:cs="Arial"/>
          <w:szCs w:val="24"/>
        </w:rPr>
      </w:pPr>
    </w:p>
    <w:p w14:paraId="44966F55" w14:textId="77777777" w:rsidR="0087538E" w:rsidRPr="0054477A" w:rsidRDefault="0087538E" w:rsidP="0087538E">
      <w:pPr>
        <w:tabs>
          <w:tab w:val="left" w:pos="3780"/>
        </w:tabs>
        <w:rPr>
          <w:ins w:id="291" w:author="Angela Quinn (NESO)" w:date="2024-10-18T15:34:00Z"/>
          <w:rFonts w:cs="Arial"/>
          <w:szCs w:val="24"/>
        </w:rPr>
      </w:pPr>
      <w:ins w:id="292" w:author="Angela Quinn (NESO)" w:date="2024-10-18T15:34:00Z">
        <w:r w:rsidRPr="0054477A">
          <w:rPr>
            <w:rFonts w:cs="Arial"/>
            <w:szCs w:val="24"/>
          </w:rPr>
          <w:t>Location of Power station</w:t>
        </w:r>
        <w:r>
          <w:rPr>
            <w:rFonts w:cs="Arial"/>
            <w:szCs w:val="24"/>
          </w:rPr>
          <w:t>/other</w:t>
        </w:r>
      </w:ins>
    </w:p>
    <w:p w14:paraId="5A39F255" w14:textId="77777777" w:rsidR="0087538E" w:rsidRPr="0054477A" w:rsidRDefault="0087538E" w:rsidP="0087538E">
      <w:pPr>
        <w:tabs>
          <w:tab w:val="left" w:pos="3780"/>
        </w:tabs>
        <w:rPr>
          <w:ins w:id="293" w:author="Angela Quinn (NESO)" w:date="2024-10-18T15:34:00Z"/>
          <w:rFonts w:cs="Arial"/>
          <w:szCs w:val="24"/>
        </w:rPr>
      </w:pPr>
    </w:p>
    <w:p w14:paraId="7C129AA4" w14:textId="7DA701D2" w:rsidR="0087538E" w:rsidRPr="0054477A" w:rsidRDefault="0087538E" w:rsidP="0087538E">
      <w:pPr>
        <w:tabs>
          <w:tab w:val="left" w:pos="3780"/>
        </w:tabs>
        <w:rPr>
          <w:ins w:id="294" w:author="Angela Quinn (NESO)" w:date="2024-10-18T15:34:00Z"/>
          <w:rFonts w:cs="Arial"/>
          <w:szCs w:val="24"/>
        </w:rPr>
      </w:pPr>
      <w:ins w:id="295" w:author="Angela Quinn (NESO)" w:date="2024-10-18T15:34:00Z">
        <w:r w:rsidRPr="0054477A">
          <w:rPr>
            <w:rFonts w:cs="Arial"/>
            <w:szCs w:val="24"/>
          </w:rPr>
          <w:t xml:space="preserve">Connection Site </w:t>
        </w:r>
      </w:ins>
    </w:p>
    <w:p w14:paraId="70C377C4" w14:textId="77777777" w:rsidR="0087538E" w:rsidRPr="0054477A" w:rsidRDefault="0087538E" w:rsidP="0087538E">
      <w:pPr>
        <w:tabs>
          <w:tab w:val="left" w:pos="3780"/>
        </w:tabs>
        <w:rPr>
          <w:ins w:id="296" w:author="Angela Quinn (NESO)" w:date="2024-10-18T15:34:00Z"/>
          <w:rFonts w:cs="Arial"/>
          <w:szCs w:val="24"/>
        </w:rPr>
      </w:pPr>
    </w:p>
    <w:p w14:paraId="15D69384" w14:textId="0762D91E" w:rsidR="0087538E" w:rsidRDefault="0087538E" w:rsidP="0087538E">
      <w:pPr>
        <w:tabs>
          <w:tab w:val="left" w:pos="3780"/>
        </w:tabs>
        <w:rPr>
          <w:ins w:id="297" w:author="Angela Quinn (NESO)" w:date="2024-10-18T15:34:00Z"/>
          <w:rFonts w:cs="Arial"/>
          <w:szCs w:val="24"/>
        </w:rPr>
      </w:pPr>
      <w:ins w:id="298" w:author="Angela Quinn (NESO)" w:date="2024-10-18T15:34:00Z">
        <w:r w:rsidRPr="0054477A">
          <w:rPr>
            <w:rFonts w:cs="Arial"/>
            <w:szCs w:val="24"/>
          </w:rPr>
          <w:t>Site of Connection</w:t>
        </w:r>
        <w:r w:rsidRPr="00122FB0">
          <w:rPr>
            <w:rFonts w:cs="Arial"/>
            <w:szCs w:val="24"/>
          </w:rPr>
          <w:t xml:space="preserve"> </w:t>
        </w:r>
      </w:ins>
    </w:p>
    <w:p w14:paraId="63E5E56D" w14:textId="77777777" w:rsidR="0087538E" w:rsidRDefault="0087538E" w:rsidP="0087538E">
      <w:pPr>
        <w:tabs>
          <w:tab w:val="left" w:pos="3780"/>
        </w:tabs>
        <w:rPr>
          <w:ins w:id="299" w:author="Angela Quinn (NESO)" w:date="2024-10-18T15:34:00Z"/>
          <w:rFonts w:cs="Arial"/>
          <w:szCs w:val="24"/>
        </w:rPr>
      </w:pPr>
    </w:p>
    <w:p w14:paraId="059F6277" w14:textId="777029DA" w:rsidR="0087538E" w:rsidRPr="0054477A" w:rsidRDefault="0087538E" w:rsidP="0087538E">
      <w:pPr>
        <w:tabs>
          <w:tab w:val="left" w:pos="3780"/>
        </w:tabs>
        <w:rPr>
          <w:ins w:id="300" w:author="Angela Quinn (NESO)" w:date="2024-10-18T15:34:00Z"/>
          <w:rFonts w:cs="Arial"/>
          <w:szCs w:val="24"/>
        </w:rPr>
      </w:pPr>
      <w:ins w:id="301" w:author="Angela Quinn (NESO)" w:date="2024-10-18T15:34:00Z">
        <w:r>
          <w:rPr>
            <w:rFonts w:cs="Arial"/>
            <w:szCs w:val="24"/>
          </w:rPr>
          <w:t xml:space="preserve">Transmission Entry Capacity/ Demand </w:t>
        </w:r>
      </w:ins>
      <w:ins w:id="302" w:author="Angela Quinn (NESO)" w:date="2024-10-18T15:36:00Z">
        <w:r w:rsidR="008340E5">
          <w:rPr>
            <w:rFonts w:cs="Arial"/>
            <w:szCs w:val="24"/>
          </w:rPr>
          <w:t>(as set out in Appendix C of Bilateral Connection Agreement/Bilateral Embedded Generation Agreement</w:t>
        </w:r>
        <w:r w:rsidR="0016655D">
          <w:rPr>
            <w:rFonts w:cs="Arial"/>
            <w:szCs w:val="24"/>
          </w:rPr>
          <w:t>)</w:t>
        </w:r>
      </w:ins>
    </w:p>
    <w:p w14:paraId="4E9116DE" w14:textId="77777777" w:rsidR="0087538E" w:rsidRPr="0054477A" w:rsidRDefault="0087538E" w:rsidP="0087538E">
      <w:pPr>
        <w:tabs>
          <w:tab w:val="left" w:pos="3780"/>
        </w:tabs>
        <w:rPr>
          <w:ins w:id="303" w:author="Angela Quinn (NESO)" w:date="2024-10-18T15:34:00Z"/>
          <w:rFonts w:cs="Arial"/>
          <w:szCs w:val="24"/>
        </w:rPr>
      </w:pPr>
    </w:p>
    <w:p w14:paraId="2F271FDC" w14:textId="77777777" w:rsidR="0087538E" w:rsidRPr="0054477A" w:rsidRDefault="0087538E" w:rsidP="0087538E">
      <w:pPr>
        <w:tabs>
          <w:tab w:val="left" w:pos="3780"/>
        </w:tabs>
        <w:rPr>
          <w:ins w:id="304" w:author="Angela Quinn (NESO)" w:date="2024-10-18T15:34:00Z"/>
          <w:rFonts w:cs="Arial"/>
          <w:szCs w:val="24"/>
        </w:rPr>
      </w:pPr>
      <w:ins w:id="305" w:author="Angela Quinn (NESO)" w:date="2024-10-18T15:34:00Z">
        <w:r w:rsidRPr="0054477A">
          <w:rPr>
            <w:rFonts w:cs="Arial"/>
            <w:szCs w:val="24"/>
          </w:rPr>
          <w:t>Agreement Reference</w:t>
        </w:r>
      </w:ins>
    </w:p>
    <w:p w14:paraId="0AFE1344" w14:textId="77777777" w:rsidR="0087538E" w:rsidRPr="0054477A" w:rsidRDefault="0087538E" w:rsidP="0087538E">
      <w:pPr>
        <w:tabs>
          <w:tab w:val="left" w:pos="3780"/>
        </w:tabs>
        <w:rPr>
          <w:ins w:id="306" w:author="Angela Quinn (NESO)" w:date="2024-10-18T15:34:00Z"/>
          <w:rFonts w:cs="Arial"/>
          <w:szCs w:val="24"/>
        </w:rPr>
      </w:pPr>
    </w:p>
    <w:p w14:paraId="5035D119" w14:textId="77777777" w:rsidR="0087538E" w:rsidRPr="0054477A" w:rsidRDefault="0087538E" w:rsidP="0087538E">
      <w:pPr>
        <w:tabs>
          <w:tab w:val="left" w:pos="3780"/>
        </w:tabs>
        <w:rPr>
          <w:ins w:id="307" w:author="Angela Quinn (NESO)" w:date="2024-10-18T15:34:00Z"/>
          <w:rFonts w:cs="Arial"/>
          <w:szCs w:val="24"/>
        </w:rPr>
      </w:pPr>
      <w:ins w:id="308" w:author="Angela Quinn (NESO)" w:date="2024-10-18T15:34:00Z">
        <w:r w:rsidRPr="0054477A">
          <w:rPr>
            <w:rFonts w:cs="Arial"/>
            <w:szCs w:val="24"/>
          </w:rPr>
          <w:t>[Insert details equivalent to data listed in part 1 of the planning code]</w:t>
        </w:r>
      </w:ins>
    </w:p>
    <w:p w14:paraId="3BA38B2B" w14:textId="77777777" w:rsidR="0087538E" w:rsidRPr="0054477A" w:rsidRDefault="0087538E" w:rsidP="0087538E">
      <w:pPr>
        <w:tabs>
          <w:tab w:val="left" w:pos="3780"/>
        </w:tabs>
        <w:rPr>
          <w:ins w:id="309" w:author="Angela Quinn (NESO)" w:date="2024-10-18T15:34:00Z"/>
          <w:rFonts w:cs="Arial"/>
          <w:szCs w:val="24"/>
        </w:rPr>
      </w:pPr>
    </w:p>
    <w:p w14:paraId="0C1EB75B" w14:textId="5E6D42E1" w:rsidR="0087538E" w:rsidRDefault="0087538E" w:rsidP="0087538E">
      <w:pPr>
        <w:tabs>
          <w:tab w:val="left" w:pos="3780"/>
        </w:tabs>
        <w:rPr>
          <w:ins w:id="310" w:author="Angela Quinn (NESO)" w:date="2024-10-18T15:43:00Z"/>
          <w:rFonts w:cs="Arial"/>
          <w:szCs w:val="24"/>
        </w:rPr>
      </w:pPr>
      <w:ins w:id="311" w:author="Angela Quinn (NESO)" w:date="2024-10-18T15:34:00Z">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ins>
    </w:p>
    <w:p w14:paraId="5F561D66" w14:textId="77777777" w:rsidR="00A549BD" w:rsidRDefault="00A549BD" w:rsidP="0087538E">
      <w:pPr>
        <w:tabs>
          <w:tab w:val="left" w:pos="3780"/>
        </w:tabs>
        <w:rPr>
          <w:ins w:id="312" w:author="Angela Quinn (NESO)" w:date="2024-10-18T15:43:00Z"/>
          <w:rFonts w:cs="Arial"/>
          <w:szCs w:val="24"/>
        </w:rPr>
      </w:pPr>
    </w:p>
    <w:p w14:paraId="0B2394E9" w14:textId="39025144" w:rsidR="00A549BD" w:rsidRDefault="00A549BD" w:rsidP="0087538E">
      <w:pPr>
        <w:tabs>
          <w:tab w:val="left" w:pos="3780"/>
        </w:tabs>
        <w:rPr>
          <w:ins w:id="313" w:author="Angela Quinn (NESO)" w:date="2024-10-18T15:34:00Z"/>
          <w:rFonts w:cs="Arial"/>
          <w:szCs w:val="24"/>
        </w:rPr>
      </w:pPr>
      <w:ins w:id="314" w:author="Angela Quinn (NESO)" w:date="2024-10-18T15:43:00Z">
        <w:r>
          <w:rPr>
            <w:rFonts w:cs="Arial"/>
            <w:szCs w:val="24"/>
          </w:rPr>
          <w:t>Installed Capacity</w:t>
        </w:r>
      </w:ins>
    </w:p>
    <w:p w14:paraId="116CE385" w14:textId="77777777" w:rsidR="0087538E" w:rsidRDefault="0087538E" w:rsidP="0087538E">
      <w:pPr>
        <w:tabs>
          <w:tab w:val="left" w:pos="3780"/>
        </w:tabs>
        <w:rPr>
          <w:ins w:id="315" w:author="Angela Quinn (NESO)" w:date="2024-10-18T15:34:00Z"/>
          <w:rFonts w:cs="Arial"/>
          <w:b/>
          <w:szCs w:val="24"/>
          <w:u w:val="single"/>
        </w:rPr>
      </w:pPr>
    </w:p>
    <w:p w14:paraId="19612768" w14:textId="77777777" w:rsidR="0087538E" w:rsidRDefault="0087538E" w:rsidP="0087538E">
      <w:pPr>
        <w:tabs>
          <w:tab w:val="left" w:pos="3780"/>
        </w:tabs>
        <w:jc w:val="center"/>
        <w:rPr>
          <w:ins w:id="316" w:author="Angela Quinn (NESO)" w:date="2024-10-18T15:34:00Z"/>
          <w:rFonts w:cs="Arial"/>
          <w:b/>
          <w:szCs w:val="24"/>
          <w:u w:val="single"/>
        </w:rPr>
      </w:pPr>
    </w:p>
    <w:p w14:paraId="3F317C33" w14:textId="77777777" w:rsidR="0087538E" w:rsidRDefault="0087538E" w:rsidP="0087538E">
      <w:pPr>
        <w:tabs>
          <w:tab w:val="left" w:pos="3780"/>
        </w:tabs>
        <w:jc w:val="center"/>
        <w:rPr>
          <w:ins w:id="317" w:author="Angela Quinn (NESO)" w:date="2024-10-18T15:34:00Z"/>
          <w:rFonts w:cs="Arial"/>
          <w:b/>
          <w:szCs w:val="24"/>
          <w:u w:val="single"/>
        </w:rPr>
      </w:pPr>
    </w:p>
    <w:p w14:paraId="68768BF0" w14:textId="77777777" w:rsidR="0087538E" w:rsidRPr="0054477A" w:rsidRDefault="0087538E" w:rsidP="0087538E">
      <w:pPr>
        <w:tabs>
          <w:tab w:val="left" w:pos="3780"/>
        </w:tabs>
        <w:jc w:val="center"/>
        <w:rPr>
          <w:ins w:id="318" w:author="Angela Quinn (NESO)" w:date="2024-10-18T15:34:00Z"/>
          <w:rFonts w:cs="Arial"/>
          <w:b/>
          <w:szCs w:val="24"/>
          <w:u w:val="single"/>
        </w:rPr>
      </w:pPr>
      <w:ins w:id="319" w:author="Angela Quinn (NESO)" w:date="2024-10-18T15:34:00Z">
        <w:r w:rsidRPr="0054477A">
          <w:rPr>
            <w:rFonts w:cs="Arial"/>
            <w:b/>
            <w:szCs w:val="24"/>
            <w:u w:val="single"/>
          </w:rPr>
          <w:t>DEVELOPER’S DATA</w:t>
        </w:r>
      </w:ins>
    </w:p>
    <w:p w14:paraId="26E3671B" w14:textId="77777777" w:rsidR="0087538E" w:rsidRPr="0054477A" w:rsidRDefault="0087538E" w:rsidP="0087538E">
      <w:pPr>
        <w:tabs>
          <w:tab w:val="left" w:pos="3780"/>
        </w:tabs>
        <w:rPr>
          <w:ins w:id="320" w:author="Angela Quinn (NESO)" w:date="2024-10-18T15:34:00Z"/>
          <w:rFonts w:cs="Arial"/>
          <w:szCs w:val="24"/>
        </w:rPr>
      </w:pPr>
    </w:p>
    <w:p w14:paraId="7CF74661" w14:textId="77777777" w:rsidR="0087538E" w:rsidRPr="0054477A" w:rsidRDefault="0087538E" w:rsidP="0087538E">
      <w:pPr>
        <w:tabs>
          <w:tab w:val="left" w:pos="3780"/>
        </w:tabs>
        <w:rPr>
          <w:ins w:id="321" w:author="Angela Quinn (NESO)" w:date="2024-10-18T15:34:00Z"/>
          <w:rFonts w:cs="Arial"/>
          <w:szCs w:val="24"/>
        </w:rPr>
      </w:pPr>
      <w:ins w:id="322" w:author="Angela Quinn (NESO)" w:date="2024-10-18T15:34:00Z">
        <w:r w:rsidRPr="0054477A">
          <w:rPr>
            <w:rFonts w:cs="Arial"/>
            <w:szCs w:val="24"/>
          </w:rPr>
          <w:t>Power Station</w:t>
        </w:r>
      </w:ins>
    </w:p>
    <w:p w14:paraId="3553F3B2" w14:textId="77777777" w:rsidR="0087538E" w:rsidRPr="0054477A" w:rsidRDefault="0087538E" w:rsidP="0087538E">
      <w:pPr>
        <w:tabs>
          <w:tab w:val="left" w:pos="3780"/>
        </w:tabs>
        <w:rPr>
          <w:ins w:id="323" w:author="Angela Quinn (NESO)" w:date="2024-10-18T15:34:00Z"/>
          <w:rFonts w:cs="Arial"/>
          <w:szCs w:val="24"/>
        </w:rPr>
      </w:pPr>
    </w:p>
    <w:p w14:paraId="70B8C243" w14:textId="77777777" w:rsidR="0087538E" w:rsidRPr="0054477A" w:rsidRDefault="0087538E" w:rsidP="0087538E">
      <w:pPr>
        <w:tabs>
          <w:tab w:val="left" w:pos="3780"/>
        </w:tabs>
        <w:rPr>
          <w:ins w:id="324" w:author="Angela Quinn (NESO)" w:date="2024-10-18T15:34:00Z"/>
          <w:rFonts w:cs="Arial"/>
          <w:szCs w:val="24"/>
        </w:rPr>
      </w:pPr>
      <w:ins w:id="325" w:author="Angela Quinn (NESO)" w:date="2024-10-18T15:34:00Z">
        <w:r w:rsidRPr="0054477A">
          <w:rPr>
            <w:rFonts w:cs="Arial"/>
            <w:szCs w:val="24"/>
          </w:rPr>
          <w:t>Location of Power station</w:t>
        </w:r>
      </w:ins>
    </w:p>
    <w:p w14:paraId="7B0172EE" w14:textId="77777777" w:rsidR="0087538E" w:rsidRPr="0054477A" w:rsidRDefault="0087538E" w:rsidP="0087538E">
      <w:pPr>
        <w:tabs>
          <w:tab w:val="left" w:pos="3780"/>
        </w:tabs>
        <w:rPr>
          <w:ins w:id="326" w:author="Angela Quinn (NESO)" w:date="2024-10-18T15:34:00Z"/>
          <w:rFonts w:cs="Arial"/>
          <w:szCs w:val="24"/>
        </w:rPr>
      </w:pPr>
    </w:p>
    <w:p w14:paraId="01A31890" w14:textId="68336DC2" w:rsidR="0087538E" w:rsidRPr="0054477A" w:rsidRDefault="0087538E" w:rsidP="0087538E">
      <w:pPr>
        <w:tabs>
          <w:tab w:val="left" w:pos="3780"/>
        </w:tabs>
        <w:rPr>
          <w:ins w:id="327" w:author="Angela Quinn (NESO)" w:date="2024-10-18T15:34:00Z"/>
          <w:rFonts w:cs="Arial"/>
          <w:szCs w:val="24"/>
        </w:rPr>
      </w:pPr>
      <w:ins w:id="328" w:author="Angela Quinn (NESO)" w:date="2024-10-18T15:34:00Z">
        <w:r w:rsidRPr="0054477A">
          <w:rPr>
            <w:rFonts w:cs="Arial"/>
            <w:szCs w:val="24"/>
          </w:rPr>
          <w:t>Connection Site (GSP)</w:t>
        </w:r>
        <w:r w:rsidRPr="009609E7">
          <w:rPr>
            <w:rFonts w:cs="Arial"/>
            <w:szCs w:val="24"/>
          </w:rPr>
          <w:t xml:space="preserve"> </w:t>
        </w:r>
      </w:ins>
    </w:p>
    <w:p w14:paraId="68F208C7" w14:textId="77777777" w:rsidR="0087538E" w:rsidRPr="0054477A" w:rsidRDefault="0087538E" w:rsidP="0087538E">
      <w:pPr>
        <w:tabs>
          <w:tab w:val="left" w:pos="3780"/>
        </w:tabs>
        <w:rPr>
          <w:ins w:id="329" w:author="Angela Quinn (NESO)" w:date="2024-10-18T15:34:00Z"/>
          <w:rFonts w:cs="Arial"/>
          <w:szCs w:val="24"/>
        </w:rPr>
      </w:pPr>
    </w:p>
    <w:p w14:paraId="2847AA8A" w14:textId="510C6D6D" w:rsidR="0087538E" w:rsidRPr="0054477A" w:rsidRDefault="0087538E" w:rsidP="0087538E">
      <w:pPr>
        <w:tabs>
          <w:tab w:val="left" w:pos="3780"/>
        </w:tabs>
        <w:rPr>
          <w:ins w:id="330" w:author="Angela Quinn (NESO)" w:date="2024-10-18T15:34:00Z"/>
          <w:rFonts w:cs="Arial"/>
          <w:szCs w:val="24"/>
        </w:rPr>
      </w:pPr>
      <w:ins w:id="331" w:author="Angela Quinn (NESO)" w:date="2024-10-18T15:34:00Z">
        <w:r w:rsidRPr="0054477A">
          <w:rPr>
            <w:rFonts w:cs="Arial"/>
            <w:szCs w:val="24"/>
          </w:rPr>
          <w:t>Site of Connection</w:t>
        </w:r>
        <w:r>
          <w:rPr>
            <w:rFonts w:cs="Arial"/>
            <w:szCs w:val="24"/>
          </w:rPr>
          <w:t xml:space="preserve"> </w:t>
        </w:r>
      </w:ins>
    </w:p>
    <w:p w14:paraId="606632D1" w14:textId="77777777" w:rsidR="0087538E" w:rsidRDefault="0087538E" w:rsidP="0087538E">
      <w:pPr>
        <w:tabs>
          <w:tab w:val="left" w:pos="3780"/>
        </w:tabs>
        <w:rPr>
          <w:ins w:id="332" w:author="Angela Quinn (NESO)" w:date="2024-10-18T15:37:00Z"/>
          <w:rFonts w:cs="Arial"/>
          <w:szCs w:val="24"/>
        </w:rPr>
      </w:pPr>
    </w:p>
    <w:p w14:paraId="71A469D8" w14:textId="2CF053CA" w:rsidR="00F65006" w:rsidRPr="0054477A" w:rsidRDefault="00F65006" w:rsidP="0087538E">
      <w:pPr>
        <w:tabs>
          <w:tab w:val="left" w:pos="3780"/>
        </w:tabs>
        <w:rPr>
          <w:ins w:id="333" w:author="Angela Quinn (NESO)" w:date="2024-10-18T15:34:00Z"/>
          <w:rFonts w:cs="Arial"/>
          <w:szCs w:val="24"/>
        </w:rPr>
      </w:pPr>
      <w:ins w:id="334" w:author="Angela Quinn (NESO)" w:date="2024-10-18T15:37:00Z">
        <w:r>
          <w:rPr>
            <w:rFonts w:cs="Arial"/>
            <w:szCs w:val="24"/>
          </w:rPr>
          <w:t xml:space="preserve">Developer </w:t>
        </w:r>
        <w:proofErr w:type="spellStart"/>
        <w:r>
          <w:rPr>
            <w:rFonts w:cs="Arial"/>
            <w:szCs w:val="24"/>
          </w:rPr>
          <w:t>Capcity</w:t>
        </w:r>
      </w:ins>
      <w:proofErr w:type="spellEnd"/>
    </w:p>
    <w:p w14:paraId="4BB86F17" w14:textId="77777777" w:rsidR="0087538E" w:rsidRPr="0054477A" w:rsidRDefault="0087538E" w:rsidP="0087538E">
      <w:pPr>
        <w:tabs>
          <w:tab w:val="left" w:pos="3780"/>
        </w:tabs>
        <w:rPr>
          <w:ins w:id="335" w:author="Angela Quinn (NESO)" w:date="2024-10-18T15:34:00Z"/>
          <w:rFonts w:cs="Arial"/>
          <w:szCs w:val="24"/>
        </w:rPr>
      </w:pPr>
    </w:p>
    <w:p w14:paraId="7D8AA629" w14:textId="77777777" w:rsidR="0087538E" w:rsidRPr="0054477A" w:rsidRDefault="0087538E" w:rsidP="0087538E">
      <w:pPr>
        <w:tabs>
          <w:tab w:val="left" w:pos="3780"/>
        </w:tabs>
        <w:rPr>
          <w:ins w:id="336" w:author="Angela Quinn (NESO)" w:date="2024-10-18T15:34:00Z"/>
          <w:rFonts w:cs="Arial"/>
          <w:szCs w:val="24"/>
        </w:rPr>
      </w:pPr>
      <w:ins w:id="337" w:author="Angela Quinn (NESO)" w:date="2024-10-18T15:34:00Z">
        <w:r w:rsidRPr="0054477A">
          <w:rPr>
            <w:rFonts w:cs="Arial"/>
            <w:szCs w:val="24"/>
          </w:rPr>
          <w:t>Agreement Reference</w:t>
        </w:r>
      </w:ins>
    </w:p>
    <w:p w14:paraId="4B1566CF" w14:textId="77777777" w:rsidR="0087538E" w:rsidRPr="0054477A" w:rsidRDefault="0087538E" w:rsidP="0087538E">
      <w:pPr>
        <w:tabs>
          <w:tab w:val="left" w:pos="3780"/>
        </w:tabs>
        <w:rPr>
          <w:ins w:id="338" w:author="Angela Quinn (NESO)" w:date="2024-10-18T15:34:00Z"/>
          <w:rFonts w:cs="Arial"/>
          <w:szCs w:val="24"/>
        </w:rPr>
      </w:pPr>
    </w:p>
    <w:p w14:paraId="0F15ED0B" w14:textId="77777777" w:rsidR="0087538E" w:rsidRPr="0054477A" w:rsidRDefault="0087538E" w:rsidP="0087538E">
      <w:pPr>
        <w:tabs>
          <w:tab w:val="left" w:pos="3780"/>
        </w:tabs>
        <w:rPr>
          <w:ins w:id="339" w:author="Angela Quinn (NESO)" w:date="2024-10-18T15:34:00Z"/>
          <w:rFonts w:cs="Arial"/>
          <w:szCs w:val="24"/>
        </w:rPr>
      </w:pPr>
    </w:p>
    <w:p w14:paraId="57336A4E" w14:textId="77777777" w:rsidR="0087538E" w:rsidRPr="0054477A" w:rsidRDefault="0087538E" w:rsidP="0087538E">
      <w:pPr>
        <w:tabs>
          <w:tab w:val="left" w:pos="3780"/>
        </w:tabs>
        <w:rPr>
          <w:ins w:id="340" w:author="Angela Quinn (NESO)" w:date="2024-10-18T15:34:00Z"/>
          <w:rFonts w:cs="Arial"/>
          <w:szCs w:val="24"/>
        </w:rPr>
      </w:pPr>
      <w:ins w:id="341" w:author="Angela Quinn (NESO)" w:date="2024-10-18T15:34:00Z">
        <w:r w:rsidRPr="0054477A">
          <w:rPr>
            <w:rFonts w:cs="Arial"/>
            <w:szCs w:val="24"/>
          </w:rPr>
          <w:t>[Insert details equivalent to data listed in part 1 of the planning code]</w:t>
        </w:r>
      </w:ins>
    </w:p>
    <w:p w14:paraId="6A820BB9" w14:textId="77777777" w:rsidR="0087538E" w:rsidRPr="0054477A" w:rsidRDefault="0087538E" w:rsidP="0087538E">
      <w:pPr>
        <w:tabs>
          <w:tab w:val="left" w:pos="3780"/>
        </w:tabs>
        <w:rPr>
          <w:ins w:id="342" w:author="Angela Quinn (NESO)" w:date="2024-10-18T15:34:00Z"/>
          <w:rFonts w:cs="Arial"/>
          <w:szCs w:val="24"/>
        </w:rPr>
      </w:pPr>
    </w:p>
    <w:p w14:paraId="59D9D9DC" w14:textId="7E846A1F" w:rsidR="0087538E" w:rsidRDefault="0087538E" w:rsidP="0087538E">
      <w:pPr>
        <w:tabs>
          <w:tab w:val="left" w:pos="3780"/>
        </w:tabs>
        <w:rPr>
          <w:ins w:id="343" w:author="Angela Quinn (NESO)" w:date="2024-10-18T15:34:00Z"/>
          <w:rFonts w:cs="Arial"/>
          <w:szCs w:val="24"/>
        </w:rPr>
      </w:pPr>
      <w:ins w:id="344" w:author="Angela Quinn (NESO)" w:date="2024-10-18T15:34:00Z">
        <w:r>
          <w:rPr>
            <w:rFonts w:cs="Arial"/>
            <w:szCs w:val="24"/>
          </w:rPr>
          <w:t>D</w:t>
        </w:r>
        <w:r w:rsidRPr="0054477A">
          <w:rPr>
            <w:rFonts w:cs="Arial"/>
            <w:szCs w:val="24"/>
          </w:rPr>
          <w:t xml:space="preserve">ate when Power Station’s connection to\use of the Distribution System will be energised. </w:t>
        </w:r>
      </w:ins>
    </w:p>
    <w:p w14:paraId="74219BF7" w14:textId="69EF653D" w:rsidR="0087538E" w:rsidRDefault="0084518F">
      <w:pPr>
        <w:rPr>
          <w:ins w:id="345" w:author="Angela Quinn (NESO)" w:date="2024-10-18T15:34:00Z"/>
          <w:rFonts w:cs="Arial"/>
          <w:szCs w:val="24"/>
        </w:rPr>
      </w:pPr>
      <w:ins w:id="346" w:author="Angela Quinn (NESO)" w:date="2024-10-18T15:41:00Z">
        <w:r>
          <w:rPr>
            <w:rFonts w:cs="Arial"/>
            <w:szCs w:val="24"/>
          </w:rPr>
          <w:t>Installed Capacity</w:t>
        </w:r>
      </w:ins>
      <w:ins w:id="347" w:author="Angela Quinn (NESO)" w:date="2024-10-18T15:34:00Z">
        <w:r w:rsidR="0087538E">
          <w:rPr>
            <w:rFonts w:cs="Arial"/>
            <w:szCs w:val="24"/>
          </w:rPr>
          <w:br w:type="page"/>
        </w:r>
      </w:ins>
    </w:p>
    <w:bookmarkEnd w:id="191"/>
    <w:p w14:paraId="6572E75D" w14:textId="5682C96A" w:rsidR="0017384B" w:rsidDel="0087538E" w:rsidRDefault="0017384B" w:rsidP="008F4CF2">
      <w:pPr>
        <w:tabs>
          <w:tab w:val="left" w:pos="3780"/>
        </w:tabs>
        <w:rPr>
          <w:del w:id="348" w:author="Angela Quinn (NESO)" w:date="2024-10-18T15:35:00Z"/>
          <w:rFonts w:cs="Arial"/>
          <w:szCs w:val="24"/>
        </w:rPr>
      </w:pPr>
    </w:p>
    <w:p w14:paraId="0C9C6132" w14:textId="2A6DE3AB" w:rsidR="0017384B" w:rsidDel="0087538E" w:rsidRDefault="0017384B" w:rsidP="008F4CF2">
      <w:pPr>
        <w:tabs>
          <w:tab w:val="left" w:pos="3780"/>
        </w:tabs>
        <w:rPr>
          <w:del w:id="349" w:author="Angela Quinn (NESO)" w:date="2024-10-18T15:35:00Z"/>
          <w:rFonts w:cs="Arial"/>
          <w:szCs w:val="24"/>
        </w:rPr>
      </w:pPr>
    </w:p>
    <w:p w14:paraId="28858E01" w14:textId="6B8B8FFB" w:rsidR="0017384B" w:rsidDel="0087538E" w:rsidRDefault="0017384B" w:rsidP="008F4CF2">
      <w:pPr>
        <w:tabs>
          <w:tab w:val="left" w:pos="3780"/>
        </w:tabs>
        <w:rPr>
          <w:del w:id="350" w:author="Angela Quinn (NESO)" w:date="2024-10-18T15:35:00Z"/>
          <w:rFonts w:cs="Arial"/>
          <w:szCs w:val="24"/>
        </w:rPr>
      </w:pPr>
    </w:p>
    <w:p w14:paraId="36FF1767" w14:textId="24E3669C" w:rsidR="0017384B" w:rsidDel="0087538E" w:rsidRDefault="0017384B" w:rsidP="008F4CF2">
      <w:pPr>
        <w:tabs>
          <w:tab w:val="left" w:pos="3780"/>
        </w:tabs>
        <w:rPr>
          <w:del w:id="351" w:author="Angela Quinn (NESO)" w:date="2024-10-18T15:35:00Z"/>
          <w:rFonts w:cs="Arial"/>
          <w:szCs w:val="24"/>
        </w:rPr>
      </w:pPr>
    </w:p>
    <w:p w14:paraId="5223ED66" w14:textId="17FFA91C" w:rsidR="0017384B" w:rsidDel="0087538E" w:rsidRDefault="0017384B" w:rsidP="008F4CF2">
      <w:pPr>
        <w:tabs>
          <w:tab w:val="left" w:pos="3780"/>
        </w:tabs>
        <w:rPr>
          <w:del w:id="352" w:author="Angela Quinn (NESO)" w:date="2024-10-18T15:35:00Z"/>
          <w:rFonts w:cs="Arial"/>
          <w:szCs w:val="24"/>
        </w:rPr>
      </w:pPr>
    </w:p>
    <w:p w14:paraId="793CCAE0" w14:textId="78D6495F" w:rsidR="0017384B" w:rsidDel="0087538E" w:rsidRDefault="0017384B" w:rsidP="008F4CF2">
      <w:pPr>
        <w:tabs>
          <w:tab w:val="left" w:pos="3780"/>
        </w:tabs>
        <w:rPr>
          <w:del w:id="353" w:author="Angela Quinn (NESO)" w:date="2024-10-18T15:35:00Z"/>
          <w:rFonts w:cs="Arial"/>
          <w:szCs w:val="24"/>
        </w:rPr>
      </w:pPr>
    </w:p>
    <w:p w14:paraId="2D843A19" w14:textId="745349DA" w:rsidR="0017384B" w:rsidDel="0087538E" w:rsidRDefault="0017384B" w:rsidP="008F4CF2">
      <w:pPr>
        <w:tabs>
          <w:tab w:val="left" w:pos="3780"/>
        </w:tabs>
        <w:rPr>
          <w:del w:id="354" w:author="Angela Quinn (NESO)" w:date="2024-10-18T15:35:00Z"/>
          <w:rFonts w:cs="Arial"/>
          <w:szCs w:val="24"/>
        </w:rPr>
      </w:pPr>
    </w:p>
    <w:p w14:paraId="07991ADA" w14:textId="4AC2948A" w:rsidR="0017384B" w:rsidDel="0087538E" w:rsidRDefault="0017384B" w:rsidP="008F4CF2">
      <w:pPr>
        <w:tabs>
          <w:tab w:val="left" w:pos="3780"/>
        </w:tabs>
        <w:rPr>
          <w:del w:id="355" w:author="Angela Quinn (NESO)" w:date="2024-10-18T15:35:00Z"/>
          <w:rFonts w:cs="Arial"/>
          <w:szCs w:val="24"/>
        </w:rPr>
      </w:pPr>
    </w:p>
    <w:p w14:paraId="1B031369" w14:textId="37C219AF" w:rsidR="0017384B" w:rsidDel="0087538E" w:rsidRDefault="0017384B" w:rsidP="008F4CF2">
      <w:pPr>
        <w:tabs>
          <w:tab w:val="left" w:pos="3780"/>
        </w:tabs>
        <w:rPr>
          <w:del w:id="356" w:author="Angela Quinn (NESO)" w:date="2024-10-18T15:35:00Z"/>
          <w:rFonts w:cs="Arial"/>
          <w:szCs w:val="24"/>
        </w:rPr>
      </w:pPr>
    </w:p>
    <w:p w14:paraId="564F6D51" w14:textId="0E8035C8" w:rsidR="0017384B" w:rsidDel="0087538E" w:rsidRDefault="0017384B" w:rsidP="008F4CF2">
      <w:pPr>
        <w:tabs>
          <w:tab w:val="left" w:pos="3780"/>
        </w:tabs>
        <w:rPr>
          <w:del w:id="357" w:author="Angela Quinn (NESO)" w:date="2024-10-18T15:35:00Z"/>
          <w:rFonts w:cs="Arial"/>
          <w:szCs w:val="24"/>
        </w:rPr>
      </w:pPr>
    </w:p>
    <w:p w14:paraId="671DB760" w14:textId="7FF0ED3B" w:rsidR="0017384B" w:rsidDel="0087538E" w:rsidRDefault="0017384B" w:rsidP="008F4CF2">
      <w:pPr>
        <w:tabs>
          <w:tab w:val="left" w:pos="3780"/>
        </w:tabs>
        <w:rPr>
          <w:del w:id="358" w:author="Angela Quinn (NESO)" w:date="2024-10-18T15:35:00Z"/>
          <w:rFonts w:cs="Arial"/>
          <w:szCs w:val="24"/>
        </w:rPr>
      </w:pPr>
    </w:p>
    <w:p w14:paraId="73C59B34" w14:textId="6EB77EF7" w:rsidR="0017384B" w:rsidDel="0087538E" w:rsidRDefault="0017384B" w:rsidP="008F4CF2">
      <w:pPr>
        <w:tabs>
          <w:tab w:val="left" w:pos="3780"/>
        </w:tabs>
        <w:rPr>
          <w:del w:id="359" w:author="Angela Quinn (NESO)" w:date="2024-10-18T15:35:00Z"/>
          <w:rFonts w:cs="Arial"/>
          <w:szCs w:val="24"/>
        </w:rPr>
      </w:pPr>
    </w:p>
    <w:p w14:paraId="39C26EA9" w14:textId="3952CE51" w:rsidR="005A79F0" w:rsidDel="0087538E" w:rsidRDefault="005A79F0" w:rsidP="008F4CF2">
      <w:pPr>
        <w:tabs>
          <w:tab w:val="left" w:pos="3780"/>
        </w:tabs>
        <w:rPr>
          <w:del w:id="360" w:author="Angela Quinn (NESO)" w:date="2024-10-18T15:35:00Z"/>
          <w:rFonts w:cs="Arial"/>
          <w:szCs w:val="24"/>
        </w:rPr>
      </w:pPr>
    </w:p>
    <w:p w14:paraId="18753280" w14:textId="79645D8E" w:rsidR="005A79F0" w:rsidDel="0087538E" w:rsidRDefault="005A79F0" w:rsidP="008F4CF2">
      <w:pPr>
        <w:tabs>
          <w:tab w:val="left" w:pos="3780"/>
        </w:tabs>
        <w:rPr>
          <w:del w:id="361" w:author="Angela Quinn (NESO)" w:date="2024-10-18T15:35:00Z"/>
          <w:rFonts w:cs="Arial"/>
          <w:szCs w:val="24"/>
        </w:rPr>
      </w:pPr>
    </w:p>
    <w:p w14:paraId="38FE88C9" w14:textId="578EA6FD" w:rsidR="005A79F0" w:rsidDel="0087538E" w:rsidRDefault="005A79F0" w:rsidP="008F4CF2">
      <w:pPr>
        <w:tabs>
          <w:tab w:val="left" w:pos="3780"/>
        </w:tabs>
        <w:rPr>
          <w:del w:id="362" w:author="Angela Quinn (NESO)" w:date="2024-10-18T15:35:00Z"/>
          <w:rFonts w:cs="Arial"/>
          <w:szCs w:val="24"/>
        </w:rPr>
      </w:pPr>
    </w:p>
    <w:p w14:paraId="7D36A574" w14:textId="6555C143" w:rsidR="005A79F0" w:rsidDel="0087538E" w:rsidRDefault="005A79F0" w:rsidP="008F4CF2">
      <w:pPr>
        <w:tabs>
          <w:tab w:val="left" w:pos="3780"/>
        </w:tabs>
        <w:rPr>
          <w:del w:id="363" w:author="Angela Quinn (NESO)" w:date="2024-10-18T15:35:00Z"/>
          <w:rFonts w:cs="Arial"/>
          <w:szCs w:val="24"/>
        </w:rPr>
      </w:pPr>
    </w:p>
    <w:p w14:paraId="37D30676" w14:textId="216CA2BB" w:rsidR="005A79F0" w:rsidDel="0087538E" w:rsidRDefault="005A79F0" w:rsidP="008F4CF2">
      <w:pPr>
        <w:tabs>
          <w:tab w:val="left" w:pos="3780"/>
        </w:tabs>
        <w:rPr>
          <w:del w:id="364" w:author="Angela Quinn (NESO)" w:date="2024-10-18T15:35:00Z"/>
          <w:rFonts w:cs="Arial"/>
          <w:szCs w:val="24"/>
        </w:rPr>
      </w:pPr>
    </w:p>
    <w:p w14:paraId="16D7F793" w14:textId="12DBD486" w:rsidR="005A79F0" w:rsidDel="0087538E" w:rsidRDefault="005A79F0" w:rsidP="008F4CF2">
      <w:pPr>
        <w:tabs>
          <w:tab w:val="left" w:pos="3780"/>
        </w:tabs>
        <w:rPr>
          <w:del w:id="365" w:author="Angela Quinn (NESO)" w:date="2024-10-18T15:35:00Z"/>
          <w:rFonts w:cs="Arial"/>
          <w:szCs w:val="24"/>
        </w:rPr>
      </w:pPr>
    </w:p>
    <w:p w14:paraId="4CAC785C" w14:textId="2144DAD4" w:rsidR="005A79F0" w:rsidDel="0087538E" w:rsidRDefault="005A79F0" w:rsidP="008F4CF2">
      <w:pPr>
        <w:tabs>
          <w:tab w:val="left" w:pos="3780"/>
        </w:tabs>
        <w:rPr>
          <w:del w:id="366" w:author="Angela Quinn (NESO)" w:date="2024-10-18T15:35:00Z"/>
          <w:rFonts w:cs="Arial"/>
          <w:szCs w:val="24"/>
        </w:rPr>
      </w:pPr>
    </w:p>
    <w:p w14:paraId="7A5F6F55" w14:textId="38CCA54B" w:rsidR="005A79F0" w:rsidDel="0087538E" w:rsidRDefault="005A79F0" w:rsidP="008F4CF2">
      <w:pPr>
        <w:tabs>
          <w:tab w:val="left" w:pos="3780"/>
        </w:tabs>
        <w:rPr>
          <w:del w:id="367" w:author="Angela Quinn (NESO)" w:date="2024-10-18T15:35:00Z"/>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8E523B">
        <w:trPr>
          <w:trHeight w:val="300"/>
        </w:trPr>
        <w:tc>
          <w:tcPr>
            <w:tcW w:w="4508" w:type="dxa"/>
            <w:tcMar>
              <w:left w:w="108" w:type="dxa"/>
              <w:right w:w="108" w:type="dxa"/>
            </w:tcMar>
          </w:tcPr>
          <w:p w14:paraId="339897B4"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8E523B">
        <w:trPr>
          <w:trHeight w:val="300"/>
        </w:trPr>
        <w:tc>
          <w:tcPr>
            <w:tcW w:w="4508" w:type="dxa"/>
            <w:tcMar>
              <w:left w:w="108" w:type="dxa"/>
              <w:right w:w="108" w:type="dxa"/>
            </w:tcMar>
          </w:tcPr>
          <w:p w14:paraId="610617FC" w14:textId="77777777" w:rsidR="0017384B" w:rsidRPr="006957F2" w:rsidRDefault="0017384B" w:rsidP="008E523B">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9F1BFE7" w14:textId="77777777" w:rsidTr="008E523B">
        <w:trPr>
          <w:trHeight w:val="300"/>
        </w:trPr>
        <w:tc>
          <w:tcPr>
            <w:tcW w:w="4508" w:type="dxa"/>
            <w:tcMar>
              <w:left w:w="108" w:type="dxa"/>
              <w:right w:w="108" w:type="dxa"/>
            </w:tcMar>
          </w:tcPr>
          <w:p w14:paraId="2437EF6B" w14:textId="77777777" w:rsidR="0017384B" w:rsidRPr="006957F2" w:rsidRDefault="0017384B" w:rsidP="008E523B">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49E9CFD" w14:textId="77777777" w:rsidTr="008E523B">
        <w:trPr>
          <w:trHeight w:val="300"/>
        </w:trPr>
        <w:tc>
          <w:tcPr>
            <w:tcW w:w="4508" w:type="dxa"/>
            <w:tcMar>
              <w:left w:w="108" w:type="dxa"/>
              <w:right w:w="108" w:type="dxa"/>
            </w:tcMar>
          </w:tcPr>
          <w:p w14:paraId="5A5BD6C9" w14:textId="77777777" w:rsidR="0017384B" w:rsidRPr="006957F2" w:rsidRDefault="0017384B" w:rsidP="008E523B">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8E523B">
        <w:trPr>
          <w:trHeight w:val="300"/>
        </w:trPr>
        <w:tc>
          <w:tcPr>
            <w:tcW w:w="4508" w:type="dxa"/>
          </w:tcPr>
          <w:p w14:paraId="64073D01"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8E523B">
        <w:trPr>
          <w:trHeight w:val="300"/>
        </w:trPr>
        <w:tc>
          <w:tcPr>
            <w:tcW w:w="4508" w:type="dxa"/>
          </w:tcPr>
          <w:p w14:paraId="14300035" w14:textId="77777777" w:rsidR="0017384B" w:rsidRPr="006957F2" w:rsidRDefault="0017384B" w:rsidP="008E523B">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61F7734A" w14:textId="77777777" w:rsidTr="008E523B">
        <w:trPr>
          <w:trHeight w:val="300"/>
        </w:trPr>
        <w:tc>
          <w:tcPr>
            <w:tcW w:w="4508" w:type="dxa"/>
          </w:tcPr>
          <w:p w14:paraId="4981612A" w14:textId="77777777" w:rsidR="0017384B" w:rsidRPr="006957F2" w:rsidRDefault="0017384B" w:rsidP="008E523B">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3F0DEDE8" w14:textId="77777777" w:rsidTr="008E523B">
        <w:trPr>
          <w:trHeight w:val="300"/>
        </w:trPr>
        <w:tc>
          <w:tcPr>
            <w:tcW w:w="4508" w:type="dxa"/>
          </w:tcPr>
          <w:p w14:paraId="6D0EBAB7" w14:textId="77777777" w:rsidR="0017384B" w:rsidRPr="006957F2" w:rsidRDefault="0017384B" w:rsidP="008E523B">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5238FBF0" w14:textId="77777777" w:rsidTr="008E523B">
        <w:trPr>
          <w:trHeight w:val="300"/>
        </w:trPr>
        <w:tc>
          <w:tcPr>
            <w:tcW w:w="4508" w:type="dxa"/>
          </w:tcPr>
          <w:p w14:paraId="146CA212" w14:textId="77777777" w:rsidR="0017384B" w:rsidRPr="006957F2" w:rsidRDefault="0017384B" w:rsidP="008E523B">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 xml:space="preserve">DATED [ </w:t>
      </w:r>
      <w:proofErr w:type="gramStart"/>
      <w:r w:rsidRPr="0054477A">
        <w:rPr>
          <w:rFonts w:ascii="Arial" w:hAnsi="Arial"/>
          <w:b/>
          <w:u w:val="single"/>
        </w:rPr>
        <w:t xml:space="preserve">  ]</w:t>
      </w:r>
      <w:proofErr w:type="gramEnd"/>
      <w:r w:rsidRPr="0054477A">
        <w:rPr>
          <w:rFonts w:ascii="Arial" w:hAnsi="Arial"/>
          <w:b/>
          <w:u w:val="single"/>
        </w:rPr>
        <w:t xml:space="preserve">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roofErr w:type="gramStart"/>
      <w:r w:rsidRPr="0054477A">
        <w:rPr>
          <w:rFonts w:ascii="Arial" w:hAnsi="Arial"/>
          <w:b/>
        </w:rPr>
        <w:t>THE  CONNECTION</w:t>
      </w:r>
      <w:proofErr w:type="gramEnd"/>
      <w:r w:rsidRPr="0054477A">
        <w:rPr>
          <w:rFonts w:ascii="Arial" w:hAnsi="Arial"/>
          <w:b/>
        </w:rPr>
        <w:t xml:space="preserve">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0124F1C0" w14:textId="77777777" w:rsidR="00E6010E" w:rsidRDefault="0046383A" w:rsidP="00384858">
            <w:pPr>
              <w:pStyle w:val="BodyText"/>
              <w:jc w:val="both"/>
              <w:rPr>
                <w:ins w:id="368" w:author="Angela Quinn (NESO)" w:date="2024-10-18T17:20:00Z"/>
                <w:rFonts w:ascii="Arial" w:hAnsi="Arial" w:cs="Arial"/>
                <w:szCs w:val="24"/>
              </w:rPr>
            </w:pPr>
            <w:r w:rsidRPr="00FA79BF">
              <w:rPr>
                <w:rFonts w:ascii="Arial" w:hAnsi="Arial" w:cs="Arial"/>
                <w:szCs w:val="24"/>
              </w:rPr>
              <w:t>Appendix N</w:t>
            </w:r>
          </w:p>
          <w:p w14:paraId="7C35D1BC" w14:textId="60A31467" w:rsidR="009D54F6" w:rsidRPr="00FA79BF" w:rsidRDefault="009D54F6" w:rsidP="00384858">
            <w:pPr>
              <w:pStyle w:val="BodyText"/>
              <w:jc w:val="both"/>
              <w:rPr>
                <w:rFonts w:ascii="Arial" w:hAnsi="Arial" w:cs="Arial"/>
                <w:szCs w:val="24"/>
              </w:rPr>
            </w:pPr>
            <w:ins w:id="369" w:author="Angela Quinn (NESO)" w:date="2024-10-18T17:20:00Z">
              <w:r>
                <w:rPr>
                  <w:rFonts w:ascii="Arial" w:hAnsi="Arial" w:cs="Arial"/>
                  <w:szCs w:val="24"/>
                </w:rPr>
                <w:t xml:space="preserve">Appendix </w:t>
              </w:r>
              <w:r w:rsidR="008A4722">
                <w:rPr>
                  <w:rFonts w:ascii="Arial" w:hAnsi="Arial" w:cs="Arial"/>
                  <w:szCs w:val="24"/>
                </w:rPr>
                <w:t>[O]</w:t>
              </w:r>
            </w:ins>
            <w:ins w:id="370" w:author="Angela Quinn (NESO)" w:date="2024-10-18T17:32:00Z">
              <w:r w:rsidR="000F1B68">
                <w:rPr>
                  <w:rFonts w:ascii="Arial" w:hAnsi="Arial" w:cs="Arial"/>
                  <w:szCs w:val="24"/>
                </w:rPr>
                <w:t>[P]</w:t>
              </w:r>
            </w:ins>
          </w:p>
        </w:tc>
        <w:tc>
          <w:tcPr>
            <w:tcW w:w="7244" w:type="dxa"/>
          </w:tcPr>
          <w:p w14:paraId="0BCCF655" w14:textId="77777777" w:rsidR="00E6010E" w:rsidRDefault="0046383A" w:rsidP="00384858">
            <w:pPr>
              <w:pStyle w:val="BodyText"/>
              <w:jc w:val="both"/>
              <w:rPr>
                <w:ins w:id="371" w:author="Angela Quinn (NESO)" w:date="2024-10-18T17:21:00Z"/>
                <w:rFonts w:ascii="Arial" w:hAnsi="Arial" w:cs="Arial"/>
                <w:szCs w:val="24"/>
              </w:rPr>
            </w:pPr>
            <w:r w:rsidRPr="00FA79BF">
              <w:rPr>
                <w:rFonts w:ascii="Arial" w:hAnsi="Arial" w:cs="Arial"/>
                <w:szCs w:val="24"/>
              </w:rPr>
              <w:t>Third Party Works</w:t>
            </w:r>
          </w:p>
          <w:p w14:paraId="37BC0A24" w14:textId="72E71C3E" w:rsidR="008A4722" w:rsidRPr="00FA79BF" w:rsidRDefault="008A4722" w:rsidP="00384858">
            <w:pPr>
              <w:pStyle w:val="BodyText"/>
              <w:jc w:val="both"/>
              <w:rPr>
                <w:rFonts w:ascii="Arial" w:hAnsi="Arial" w:cs="Arial"/>
                <w:szCs w:val="24"/>
              </w:rPr>
            </w:pPr>
            <w:ins w:id="372" w:author="Angela Quinn (NESO)" w:date="2024-10-18T17:21:00Z">
              <w:r>
                <w:rPr>
                  <w:rFonts w:ascii="Arial" w:hAnsi="Arial" w:cs="Arial"/>
                  <w:szCs w:val="24"/>
                </w:rPr>
                <w:t>User</w:t>
              </w:r>
            </w:ins>
            <w:ins w:id="373" w:author="Angela Quinn (NESO)" w:date="2024-10-18T17:32:00Z">
              <w:r w:rsidR="000F1B68">
                <w:rPr>
                  <w:rFonts w:ascii="Arial" w:hAnsi="Arial" w:cs="Arial"/>
                  <w:szCs w:val="24"/>
                </w:rPr>
                <w:t>’s</w:t>
              </w:r>
            </w:ins>
            <w:ins w:id="374" w:author="Angela Quinn (NESO)" w:date="2024-10-18T17:21:00Z">
              <w:r>
                <w:rPr>
                  <w:rFonts w:ascii="Arial" w:hAnsi="Arial" w:cs="Arial"/>
                  <w:szCs w:val="24"/>
                </w:rPr>
                <w:t xml:space="preserve"> Data</w:t>
              </w:r>
            </w:ins>
            <w:ins w:id="375" w:author="Angela Quinn (NESO)" w:date="2024-10-18T17:32:00Z">
              <w:r w:rsidR="000F1B68">
                <w:rPr>
                  <w:rFonts w:ascii="Arial" w:hAnsi="Arial" w:cs="Arial"/>
                  <w:szCs w:val="24"/>
                </w:rPr>
                <w:t>/Developer’s Data</w:t>
              </w:r>
            </w:ins>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3"/>
          <w:footerReference w:type="even" r:id="rId14"/>
          <w:footerReference w:type="default" r:id="rId15"/>
          <w:footerReference w:type="first" r:id="rId16"/>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w:t>
      </w:r>
      <w:proofErr w:type="gramStart"/>
      <w:r w:rsidRPr="00FA79BF">
        <w:rPr>
          <w:rFonts w:ascii="Arial" w:hAnsi="Arial" w:cs="Arial"/>
          <w:szCs w:val="24"/>
        </w:rPr>
        <w:t xml:space="preserve">  ]</w:t>
      </w:r>
      <w:proofErr w:type="gramEnd"/>
      <w:r w:rsidRPr="00FA79BF">
        <w:rPr>
          <w:rFonts w:ascii="Arial" w:hAnsi="Arial" w:cs="Arial"/>
          <w:szCs w:val="24"/>
        </w:rPr>
        <w:t xml:space="preserve">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376"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376"/>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xml:space="preserve">[ </w:t>
      </w:r>
      <w:proofErr w:type="gramStart"/>
      <w:r w:rsidRPr="00FA79BF">
        <w:rPr>
          <w:rFonts w:ascii="Arial" w:hAnsi="Arial" w:cs="Arial"/>
          <w:szCs w:val="24"/>
        </w:rPr>
        <w:t xml:space="preserve">  ]</w:t>
      </w:r>
      <w:proofErr w:type="gramEnd"/>
      <w:r w:rsidRPr="00FA79BF">
        <w:rPr>
          <w:rFonts w:ascii="Arial" w:hAnsi="Arial" w:cs="Arial"/>
          <w:szCs w:val="24"/>
        </w:rPr>
        <w:t xml:space="preserve">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Default="0094587D" w:rsidP="0046383A">
      <w:pPr>
        <w:pStyle w:val="BodyText"/>
        <w:ind w:left="851" w:hanging="851"/>
        <w:jc w:val="both"/>
        <w:rPr>
          <w:ins w:id="377" w:author="Angela Quinn (NESO)" w:date="2024-10-18T17:21:00Z"/>
          <w:rFonts w:ascii="Arial" w:hAnsi="Arial"/>
          <w:bCs/>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118DA8A5" w14:textId="53B289DF" w:rsidR="008A4722" w:rsidRPr="00DE3819" w:rsidRDefault="008A4722" w:rsidP="0046383A">
      <w:pPr>
        <w:pStyle w:val="BodyText"/>
        <w:ind w:left="851" w:hanging="851"/>
        <w:jc w:val="both"/>
        <w:rPr>
          <w:rFonts w:ascii="Arial" w:hAnsi="Arial" w:cs="Arial"/>
          <w:bCs/>
          <w:szCs w:val="24"/>
        </w:rPr>
      </w:pPr>
      <w:ins w:id="378" w:author="Angela Quinn (NESO)" w:date="2024-10-18T17:22:00Z">
        <w:r>
          <w:rPr>
            <w:rFonts w:ascii="Arial" w:hAnsi="Arial"/>
            <w:bCs/>
          </w:rPr>
          <w:t>[</w:t>
        </w:r>
      </w:ins>
      <w:ins w:id="379" w:author="Angela Quinn (NESO)" w:date="2024-10-18T17:21:00Z">
        <w:r>
          <w:rPr>
            <w:rFonts w:ascii="Arial" w:hAnsi="Arial"/>
            <w:bCs/>
          </w:rPr>
          <w:t>(G)</w:t>
        </w:r>
        <w:r>
          <w:rPr>
            <w:rFonts w:ascii="Arial" w:hAnsi="Arial"/>
            <w:bCs/>
          </w:rPr>
          <w:tab/>
          <w:t xml:space="preserve">This </w:t>
        </w:r>
        <w:r w:rsidRPr="008A4722">
          <w:rPr>
            <w:rFonts w:ascii="Arial" w:hAnsi="Arial"/>
            <w:b/>
          </w:rPr>
          <w:t xml:space="preserve">Construction </w:t>
        </w:r>
        <w:proofErr w:type="spellStart"/>
        <w:r w:rsidRPr="008A4722">
          <w:rPr>
            <w:rFonts w:ascii="Arial" w:hAnsi="Arial"/>
            <w:b/>
          </w:rPr>
          <w:t>Agrement</w:t>
        </w:r>
        <w:proofErr w:type="spellEnd"/>
        <w:r>
          <w:rPr>
            <w:rFonts w:ascii="Arial" w:hAnsi="Arial"/>
            <w:bCs/>
          </w:rPr>
          <w:t xml:space="preserve"> is a </w:t>
        </w:r>
      </w:ins>
      <w:ins w:id="380" w:author="Angela Quinn (NESO)" w:date="2024-10-18T17:22:00Z">
        <w:r>
          <w:rPr>
            <w:rFonts w:ascii="Arial" w:hAnsi="Arial"/>
            <w:bCs/>
          </w:rPr>
          <w:t>[</w:t>
        </w:r>
      </w:ins>
      <w:ins w:id="381" w:author="Angela Quinn (NESO)" w:date="2024-10-18T17:21:00Z">
        <w:r w:rsidRPr="008A4722">
          <w:rPr>
            <w:rFonts w:ascii="Arial" w:hAnsi="Arial"/>
            <w:b/>
          </w:rPr>
          <w:t>Gate 1 Agreement</w:t>
        </w:r>
        <w:r>
          <w:rPr>
            <w:rFonts w:ascii="Arial" w:hAnsi="Arial"/>
            <w:bCs/>
          </w:rPr>
          <w:t>] [</w:t>
        </w:r>
      </w:ins>
      <w:ins w:id="382" w:author="Angela Quinn (NESO)" w:date="2024-10-18T17:22:00Z">
        <w:r w:rsidRPr="008A4722">
          <w:rPr>
            <w:rFonts w:ascii="Arial" w:hAnsi="Arial"/>
            <w:b/>
          </w:rPr>
          <w:t>Gate 2 Agreement</w:t>
        </w:r>
        <w:r>
          <w:rPr>
            <w:rFonts w:ascii="Arial" w:hAnsi="Arial"/>
            <w:bCs/>
          </w:rPr>
          <w:t>]</w:t>
        </w:r>
      </w:ins>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287DBB32">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287DBB32">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proofErr w:type="gramStart"/>
            <w:r w:rsidRPr="00FA79BF">
              <w:rPr>
                <w:rFonts w:ascii="Arial" w:hAnsi="Arial" w:cs="Arial"/>
                <w:szCs w:val="24"/>
              </w:rPr>
              <w:t>entered into</w:t>
            </w:r>
            <w:proofErr w:type="gramEnd"/>
            <w:r w:rsidRPr="00FA79BF">
              <w:rPr>
                <w:rFonts w:ascii="Arial" w:hAnsi="Arial" w:cs="Arial"/>
                <w:szCs w:val="24"/>
              </w:rPr>
              <w:t xml:space="preserve"> between the parties on even date herewith.</w:t>
            </w:r>
          </w:p>
        </w:tc>
      </w:tr>
      <w:tr w:rsidR="0046383A" w:rsidRPr="00FA79BF" w14:paraId="2D3F8901" w14:textId="77777777" w:rsidTr="287DBB32">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w:t>
            </w:r>
            <w:proofErr w:type="gramStart"/>
            <w:r w:rsidRPr="22C7900F">
              <w:rPr>
                <w:rFonts w:ascii="Arial" w:hAnsi="Arial" w:cs="Arial"/>
              </w:rPr>
              <w:t xml:space="preserve">the </w:t>
            </w:r>
            <w:r w:rsidR="1B2D8201" w:rsidRPr="22C7900F">
              <w:rPr>
                <w:rFonts w:ascii="Arial" w:hAnsi="Arial" w:cs="Arial"/>
                <w:b/>
                <w:bCs/>
              </w:rPr>
              <w:t xml:space="preserve"> Network</w:t>
            </w:r>
            <w:proofErr w:type="gramEnd"/>
            <w:r w:rsidR="1B2D8201" w:rsidRPr="22C7900F">
              <w:rPr>
                <w:rFonts w:ascii="Arial" w:hAnsi="Arial" w:cs="Arial"/>
                <w:b/>
                <w:bCs/>
              </w:rPr>
              <w:t xml:space="preserve">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287DBB32">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 xml:space="preserve">Commissioning </w:t>
            </w:r>
            <w:proofErr w:type="gramStart"/>
            <w:r w:rsidRPr="00FA79BF">
              <w:rPr>
                <w:rFonts w:cs="Arial"/>
                <w:b/>
                <w:szCs w:val="24"/>
              </w:rPr>
              <w:t>Programme</w:t>
            </w:r>
            <w:proofErr w:type="gramEnd"/>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287DBB32">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287DBB32">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w:t>
            </w:r>
            <w:proofErr w:type="gramStart"/>
            <w:r w:rsidRPr="00FA79BF">
              <w:rPr>
                <w:rFonts w:cs="Arial"/>
                <w:szCs w:val="24"/>
              </w:rPr>
              <w:t xml:space="preserve">this </w:t>
            </w:r>
            <w:r w:rsidRPr="00FA79BF">
              <w:rPr>
                <w:rFonts w:cs="Arial"/>
                <w:b/>
                <w:szCs w:val="24"/>
              </w:rPr>
              <w:t xml:space="preserve"> Construction</w:t>
            </w:r>
            <w:proofErr w:type="gramEnd"/>
            <w:r w:rsidRPr="00FA79BF">
              <w:rPr>
                <w:rFonts w:cs="Arial"/>
                <w:b/>
                <w:szCs w:val="24"/>
              </w:rPr>
              <w:t xml:space="preserve">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287DBB32">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287DBB32">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proofErr w:type="gramStart"/>
            <w:r w:rsidRPr="00FA79BF">
              <w:rPr>
                <w:rFonts w:cs="Arial"/>
                <w:b/>
                <w:szCs w:val="24"/>
              </w:rPr>
              <w:t>Works</w:t>
            </w:r>
            <w:r w:rsidRPr="00FA79BF">
              <w:rPr>
                <w:rFonts w:cs="Arial"/>
                <w:szCs w:val="24"/>
              </w:rPr>
              <w:t>:-</w:t>
            </w:r>
            <w:proofErr w:type="gramEnd"/>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287DBB32">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287DBB32">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 xml:space="preserve">The </w:t>
            </w:r>
            <w:proofErr w:type="gramStart"/>
            <w:r w:rsidRPr="00FA79BF">
              <w:rPr>
                <w:rFonts w:cs="Arial"/>
                <w:b/>
                <w:szCs w:val="24"/>
              </w:rPr>
              <w:t>Company</w:t>
            </w:r>
            <w:r w:rsidRPr="00FA79BF">
              <w:rPr>
                <w:rFonts w:cs="Arial"/>
                <w:szCs w:val="24"/>
              </w:rPr>
              <w:t>;</w:t>
            </w:r>
            <w:proofErr w:type="gramEnd"/>
          </w:p>
          <w:p w14:paraId="269FFB4E" w14:textId="77777777" w:rsidR="0046383A" w:rsidRPr="00FA79BF" w:rsidRDefault="0046383A" w:rsidP="00F00FBA">
            <w:pPr>
              <w:jc w:val="both"/>
              <w:rPr>
                <w:rFonts w:cs="Arial"/>
                <w:szCs w:val="24"/>
              </w:rPr>
            </w:pPr>
          </w:p>
        </w:tc>
      </w:tr>
      <w:tr w:rsidR="00156EF2" w:rsidRPr="00FA79BF" w14:paraId="70906E8E" w14:textId="77777777" w:rsidTr="287DBB32">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2"/>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287DBB32">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w:t>
            </w:r>
            <w:proofErr w:type="gramStart"/>
            <w:r>
              <w:t xml:space="preserve">  ]</w:t>
            </w:r>
            <w:proofErr w:type="gramEnd"/>
            <w:r>
              <w:t xml:space="preserve">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287DBB32">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287DBB32">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287DBB32">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w:t>
            </w:r>
            <w:proofErr w:type="gramStart"/>
            <w:r w:rsidRPr="00FA79BF">
              <w:rPr>
                <w:rFonts w:cs="Arial"/>
                <w:szCs w:val="24"/>
              </w:rPr>
              <w:t>of:-</w:t>
            </w:r>
            <w:proofErr w:type="gramEnd"/>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w:t>
            </w:r>
            <w:proofErr w:type="gramStart"/>
            <w:r w:rsidRPr="00FA79BF">
              <w:rPr>
                <w:rFonts w:cs="Arial"/>
                <w:szCs w:val="24"/>
              </w:rPr>
              <w:t>termination;</w:t>
            </w:r>
            <w:proofErr w:type="gramEnd"/>
          </w:p>
          <w:p w14:paraId="6306F447" w14:textId="77777777" w:rsidR="00954D95" w:rsidRPr="00FA79BF" w:rsidRDefault="00954D95" w:rsidP="00954D95">
            <w:pPr>
              <w:jc w:val="both"/>
              <w:rPr>
                <w:rFonts w:cs="Arial"/>
                <w:szCs w:val="24"/>
              </w:rPr>
            </w:pPr>
          </w:p>
        </w:tc>
      </w:tr>
      <w:tr w:rsidR="00954D95" w:rsidRPr="00FA79BF" w14:paraId="0019FE46" w14:textId="77777777" w:rsidTr="287DBB32">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w:t>
            </w:r>
            <w:proofErr w:type="gramStart"/>
            <w:r w:rsidRPr="00FA79BF">
              <w:rPr>
                <w:rFonts w:cs="Arial"/>
                <w:szCs w:val="24"/>
              </w:rPr>
              <w:t>this</w:t>
            </w:r>
            <w:r w:rsidRPr="00FA79BF">
              <w:rPr>
                <w:rFonts w:cs="Arial"/>
                <w:b/>
                <w:szCs w:val="24"/>
              </w:rPr>
              <w:t xml:space="preserve">  Construction</w:t>
            </w:r>
            <w:proofErr w:type="gramEnd"/>
            <w:r w:rsidRPr="00FA79BF">
              <w:rPr>
                <w:rFonts w:cs="Arial"/>
                <w:b/>
                <w:szCs w:val="24"/>
              </w:rPr>
              <w:t xml:space="preserve">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2D19C3">
            <w:pPr>
              <w:numPr>
                <w:ilvl w:val="0"/>
                <w:numId w:val="2"/>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w:t>
            </w:r>
            <w:proofErr w:type="spellStart"/>
            <w:r w:rsidRPr="00FA79BF">
              <w:rPr>
                <w:rFonts w:cs="Arial"/>
                <w:szCs w:val="24"/>
              </w:rPr>
              <w:t>arms length</w:t>
            </w:r>
            <w:proofErr w:type="spellEnd"/>
            <w:r w:rsidRPr="00FA79BF">
              <w:rPr>
                <w:rFonts w:cs="Arial"/>
                <w:szCs w:val="24"/>
              </w:rPr>
              <w:t xml:space="preserve"> basis (including any such arising under the </w:t>
            </w:r>
            <w:r w:rsidRPr="00FA79BF">
              <w:rPr>
                <w:rFonts w:cs="Arial"/>
                <w:b/>
                <w:szCs w:val="24"/>
              </w:rPr>
              <w:t>STC</w:t>
            </w:r>
            <w:proofErr w:type="gramStart"/>
            <w:r w:rsidRPr="00FA79BF">
              <w:rPr>
                <w:rFonts w:cs="Arial"/>
                <w:szCs w:val="24"/>
              </w:rPr>
              <w:t>);</w:t>
            </w:r>
            <w:proofErr w:type="gramEnd"/>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26D99CF0" w:rsidR="00954D95" w:rsidRPr="00FA79BF" w:rsidRDefault="2DA10B20">
            <w:pPr>
              <w:jc w:val="both"/>
              <w:rPr>
                <w:rFonts w:cs="Arial"/>
                <w:b/>
                <w:bCs/>
              </w:rPr>
            </w:pPr>
            <w:r w:rsidRPr="287DBB32">
              <w:rPr>
                <w:rFonts w:cs="Arial"/>
              </w:rPr>
              <w:t xml:space="preserve">Provided that no sum shall be due in respect of </w:t>
            </w:r>
            <w:r w:rsidRPr="287DBB32">
              <w:rPr>
                <w:rFonts w:cs="Arial"/>
                <w:b/>
                <w:bCs/>
              </w:rPr>
              <w:t>Final Sums</w:t>
            </w:r>
            <w:r w:rsidRPr="287DBB32">
              <w:rPr>
                <w:rFonts w:cs="Arial"/>
              </w:rPr>
              <w:t xml:space="preserve"> in respect of fees, expenses and costs </w:t>
            </w:r>
            <w:proofErr w:type="gramStart"/>
            <w:r w:rsidRPr="287DBB32">
              <w:rPr>
                <w:rFonts w:cs="Arial"/>
              </w:rPr>
              <w:t>associated  with</w:t>
            </w:r>
            <w:proofErr w:type="gramEnd"/>
            <w:r w:rsidRPr="287DBB32">
              <w:rPr>
                <w:rFonts w:cs="Arial"/>
              </w:rPr>
              <w:t xml:space="preserve"> (a) the </w:t>
            </w:r>
            <w:del w:id="383" w:author="Angela Quinn (NESO)" w:date="2024-10-28T02:09:00Z">
              <w:r w:rsidR="5A693025" w:rsidRPr="287DBB32" w:rsidDel="23E1A018">
                <w:rPr>
                  <w:rFonts w:cs="Arial"/>
                  <w:b/>
                  <w:bCs/>
                </w:rPr>
                <w:delText>E</w:delText>
              </w:r>
            </w:del>
            <w:r w:rsidR="5AC2B09C" w:rsidRPr="287DBB32">
              <w:rPr>
                <w:rFonts w:cs="Arial"/>
                <w:b/>
                <w:bCs/>
              </w:rPr>
              <w:t xml:space="preserve">Network Options Assessment </w:t>
            </w:r>
            <w:r w:rsidRPr="287DBB32">
              <w:rPr>
                <w:rFonts w:cs="Arial"/>
                <w:b/>
                <w:bCs/>
              </w:rPr>
              <w:t>Works</w:t>
            </w:r>
            <w:r w:rsidRPr="287DBB32">
              <w:rPr>
                <w:rFonts w:cs="Arial"/>
              </w:rPr>
              <w:t xml:space="preserve"> and/or (b) </w:t>
            </w:r>
            <w:r w:rsidRPr="287DBB32">
              <w:rPr>
                <w:rFonts w:cs="Arial"/>
                <w:b/>
                <w:bCs/>
              </w:rPr>
              <w:t>Transmission Reinforcement Works</w:t>
            </w:r>
            <w:r w:rsidRPr="287DBB32">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w:t>
            </w:r>
            <w:proofErr w:type="gramStart"/>
            <w:r w:rsidRPr="00FA79BF">
              <w:rPr>
                <w:rFonts w:cs="Arial"/>
                <w:szCs w:val="24"/>
              </w:rPr>
              <w:t>amount</w:t>
            </w:r>
            <w:proofErr w:type="gramEnd"/>
            <w:r w:rsidRPr="00FA79BF">
              <w:rPr>
                <w:rFonts w:cs="Arial"/>
                <w:szCs w:val="24"/>
              </w:rPr>
              <w:t xml:space="preserve">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732C0D" w:rsidRPr="00FA79BF" w14:paraId="165877E8" w14:textId="77777777" w:rsidTr="287DBB32">
        <w:trPr>
          <w:trHeight w:val="142"/>
          <w:ins w:id="384" w:author="Angela Quinn (NESO)" w:date="2024-10-18T17:36:00Z"/>
        </w:trPr>
        <w:tc>
          <w:tcPr>
            <w:tcW w:w="3789" w:type="dxa"/>
          </w:tcPr>
          <w:p w14:paraId="1F802603" w14:textId="392707B7" w:rsidR="00732C0D" w:rsidRPr="00FA79BF" w:rsidRDefault="00732C0D" w:rsidP="00954D95">
            <w:pPr>
              <w:rPr>
                <w:ins w:id="385" w:author="Angela Quinn (NESO)" w:date="2024-10-18T17:36:00Z"/>
                <w:rFonts w:cs="Arial"/>
                <w:szCs w:val="24"/>
              </w:rPr>
            </w:pPr>
            <w:ins w:id="386" w:author="Angela Quinn (NESO)" w:date="2024-10-18T17:36:00Z">
              <w:r>
                <w:rPr>
                  <w:rFonts w:cs="Arial"/>
                  <w:szCs w:val="24"/>
                </w:rPr>
                <w:t>“Gate 2 Date”</w:t>
              </w:r>
            </w:ins>
          </w:p>
        </w:tc>
        <w:tc>
          <w:tcPr>
            <w:tcW w:w="4602" w:type="dxa"/>
          </w:tcPr>
          <w:p w14:paraId="4DDF367E" w14:textId="77777777" w:rsidR="00732C0D" w:rsidRPr="006A51D2" w:rsidRDefault="00732C0D" w:rsidP="00732C0D">
            <w:pPr>
              <w:rPr>
                <w:ins w:id="387" w:author="Angela Quinn (NESO)" w:date="2024-10-18T17:36:00Z"/>
                <w:rFonts w:cs="Arial"/>
                <w:szCs w:val="24"/>
              </w:rPr>
            </w:pPr>
            <w:ins w:id="388" w:author="Angela Quinn (NESO)" w:date="2024-10-18T17:36:00Z">
              <w:r w:rsidRPr="006A51D2">
                <w:rPr>
                  <w:rStyle w:val="cf01"/>
                  <w:rFonts w:ascii="Arial" w:hAnsi="Arial" w:cs="Arial"/>
                  <w:sz w:val="24"/>
                  <w:szCs w:val="24"/>
                </w:rPr>
                <w:t xml:space="preserve">means </w:t>
              </w:r>
              <w:r>
                <w:rPr>
                  <w:rStyle w:val="cf01"/>
                  <w:rFonts w:ascii="Arial" w:hAnsi="Arial" w:cs="Arial"/>
                  <w:sz w:val="24"/>
                  <w:szCs w:val="24"/>
                </w:rPr>
                <w:t>[</w:t>
              </w:r>
              <w:r w:rsidRPr="006A51D2">
                <w:rPr>
                  <w:rStyle w:val="cf01"/>
                  <w:rFonts w:ascii="Arial" w:hAnsi="Arial" w:cs="Arial"/>
                  <w:sz w:val="24"/>
                  <w:szCs w:val="24"/>
                </w:rPr>
                <w:t xml:space="preserve">the date on which the </w:t>
              </w:r>
              <w:r w:rsidRPr="00F327CE">
                <w:rPr>
                  <w:rStyle w:val="cf11"/>
                  <w:rFonts w:ascii="Arial" w:hAnsi="Arial" w:cs="Arial"/>
                  <w:b w:val="0"/>
                  <w:bCs w:val="0"/>
                  <w:sz w:val="24"/>
                  <w:szCs w:val="24"/>
                </w:rPr>
                <w:t xml:space="preserve">last of the conditions at Clause 1.2 of this </w:t>
              </w:r>
              <w:r>
                <w:rPr>
                  <w:rStyle w:val="cf11"/>
                  <w:rFonts w:ascii="Arial" w:hAnsi="Arial" w:cs="Arial"/>
                  <w:sz w:val="24"/>
                  <w:szCs w:val="24"/>
                </w:rPr>
                <w:t xml:space="preserve">Construction Agreement </w:t>
              </w:r>
              <w:r w:rsidRPr="00F327CE">
                <w:rPr>
                  <w:rStyle w:val="cf11"/>
                  <w:rFonts w:ascii="Arial" w:hAnsi="Arial" w:cs="Arial"/>
                  <w:b w:val="0"/>
                  <w:bCs w:val="0"/>
                  <w:sz w:val="24"/>
                  <w:szCs w:val="24"/>
                </w:rPr>
                <w:t>are satisfied</w:t>
              </w:r>
              <w:r>
                <w:rPr>
                  <w:rStyle w:val="cf11"/>
                  <w:rFonts w:ascii="Arial" w:hAnsi="Arial" w:cs="Arial"/>
                  <w:sz w:val="24"/>
                  <w:szCs w:val="24"/>
                </w:rPr>
                <w:t xml:space="preserve"> </w:t>
              </w:r>
              <w:proofErr w:type="gramStart"/>
              <w:r w:rsidRPr="00F327CE">
                <w:rPr>
                  <w:rStyle w:val="cf11"/>
                  <w:rFonts w:ascii="Arial" w:hAnsi="Arial" w:cs="Arial"/>
                  <w:b w:val="0"/>
                  <w:bCs w:val="0"/>
                  <w:i/>
                  <w:iCs/>
                  <w:sz w:val="24"/>
                  <w:szCs w:val="24"/>
                </w:rPr>
                <w:t>-  include</w:t>
              </w:r>
              <w:proofErr w:type="gramEnd"/>
              <w:r w:rsidRPr="00F327CE">
                <w:rPr>
                  <w:rStyle w:val="cf11"/>
                  <w:rFonts w:ascii="Arial" w:hAnsi="Arial" w:cs="Arial"/>
                  <w:b w:val="0"/>
                  <w:bCs w:val="0"/>
                  <w:i/>
                  <w:iCs/>
                  <w:sz w:val="24"/>
                  <w:szCs w:val="24"/>
                </w:rPr>
                <w:t xml:space="preserve"> only in </w:t>
              </w:r>
              <w:r w:rsidRPr="00F327CE">
                <w:rPr>
                  <w:rStyle w:val="cf11"/>
                  <w:rFonts w:ascii="Arial" w:hAnsi="Arial" w:cs="Arial"/>
                  <w:i/>
                  <w:iCs/>
                  <w:sz w:val="24"/>
                  <w:szCs w:val="24"/>
                </w:rPr>
                <w:t>Gate 1 Agreements</w:t>
              </w:r>
              <w:r w:rsidRPr="00F327CE">
                <w:rPr>
                  <w:rStyle w:val="cf11"/>
                  <w:rFonts w:ascii="Arial" w:hAnsi="Arial" w:cs="Arial"/>
                  <w:b w:val="0"/>
                  <w:bCs w:val="0"/>
                  <w:i/>
                  <w:iCs/>
                  <w:sz w:val="24"/>
                  <w:szCs w:val="24"/>
                </w:rPr>
                <w:t xml:space="preserve"> with </w:t>
              </w:r>
              <w:r w:rsidRPr="00F327CE">
                <w:rPr>
                  <w:rStyle w:val="cf11"/>
                  <w:rFonts w:ascii="Arial" w:hAnsi="Arial" w:cs="Arial"/>
                  <w:i/>
                  <w:iCs/>
                  <w:sz w:val="24"/>
                  <w:szCs w:val="24"/>
                </w:rPr>
                <w:t>Reservation</w:t>
              </w:r>
              <w:r>
                <w:rPr>
                  <w:rStyle w:val="cf11"/>
                  <w:rFonts w:ascii="Arial" w:hAnsi="Arial" w:cs="Arial"/>
                  <w:b w:val="0"/>
                  <w:bCs w:val="0"/>
                  <w:sz w:val="24"/>
                  <w:szCs w:val="24"/>
                </w:rPr>
                <w:t>]</w:t>
              </w:r>
              <w:r>
                <w:rPr>
                  <w:rStyle w:val="cf11"/>
                  <w:rFonts w:ascii="Arial" w:hAnsi="Arial" w:cs="Arial"/>
                  <w:sz w:val="24"/>
                  <w:szCs w:val="24"/>
                </w:rPr>
                <w:t xml:space="preserve"> </w:t>
              </w:r>
            </w:ins>
          </w:p>
          <w:p w14:paraId="123F02BB" w14:textId="77777777" w:rsidR="00732C0D" w:rsidRPr="00FA79BF" w:rsidRDefault="00732C0D" w:rsidP="00954D95">
            <w:pPr>
              <w:jc w:val="both"/>
              <w:rPr>
                <w:ins w:id="389" w:author="Angela Quinn (NESO)" w:date="2024-10-18T17:36:00Z"/>
                <w:rFonts w:cs="Arial"/>
                <w:szCs w:val="24"/>
              </w:rPr>
            </w:pPr>
          </w:p>
        </w:tc>
      </w:tr>
      <w:tr w:rsidR="00954D95" w:rsidRPr="00FA79BF" w14:paraId="19543F73" w14:textId="77777777" w:rsidTr="287DBB32">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w:t>
            </w:r>
            <w:proofErr w:type="gramStart"/>
            <w:r w:rsidRPr="00FA79BF">
              <w:rPr>
                <w:rFonts w:cs="Arial"/>
                <w:szCs w:val="24"/>
              </w:rPr>
              <w:t>that:-</w:t>
            </w:r>
            <w:proofErr w:type="gramEnd"/>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r w:rsidRPr="00FA79BF">
              <w:rPr>
                <w:rFonts w:cs="Arial"/>
                <w:szCs w:val="24"/>
              </w:rPr>
              <w:t xml:space="preserve"> or</w:t>
            </w:r>
          </w:p>
          <w:p w14:paraId="381BB0A3" w14:textId="77777777" w:rsidR="00954D95" w:rsidRPr="00FA79BF" w:rsidRDefault="00954D95" w:rsidP="00954D95">
            <w:pPr>
              <w:jc w:val="both"/>
              <w:rPr>
                <w:rFonts w:cs="Arial"/>
                <w:szCs w:val="24"/>
              </w:rPr>
            </w:pPr>
          </w:p>
        </w:tc>
      </w:tr>
      <w:tr w:rsidR="00954D95" w:rsidRPr="00FA79BF" w14:paraId="2D21D9EA" w14:textId="77777777" w:rsidTr="287DBB32">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w:t>
            </w:r>
            <w:proofErr w:type="gramStart"/>
            <w:r w:rsidRPr="00FA79BF">
              <w:rPr>
                <w:rFonts w:cs="Arial"/>
                <w:szCs w:val="24"/>
              </w:rPr>
              <w:t>days;</w:t>
            </w:r>
            <w:proofErr w:type="gramEnd"/>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B9224A" w:rsidRPr="00FA79BF" w14:paraId="7389A54C" w14:textId="77777777" w:rsidTr="287DBB32">
        <w:trPr>
          <w:trHeight w:val="142"/>
          <w:ins w:id="390" w:author="Angela Quinn (NESO)" w:date="2024-10-18T17:34:00Z"/>
        </w:trPr>
        <w:tc>
          <w:tcPr>
            <w:tcW w:w="3789" w:type="dxa"/>
          </w:tcPr>
          <w:p w14:paraId="657592BB" w14:textId="758D3F0B" w:rsidR="00B9224A" w:rsidRPr="00FA79BF" w:rsidRDefault="00B9224A" w:rsidP="00B9224A">
            <w:pPr>
              <w:rPr>
                <w:ins w:id="391" w:author="Angela Quinn (NESO)" w:date="2024-10-18T17:34:00Z"/>
                <w:rFonts w:cs="Arial"/>
                <w:szCs w:val="24"/>
              </w:rPr>
            </w:pPr>
            <w:ins w:id="392" w:author="Angela Quinn (NESO)" w:date="2024-10-18T17:34:00Z">
              <w:r>
                <w:t>“Installed Capacity”</w:t>
              </w:r>
            </w:ins>
          </w:p>
        </w:tc>
        <w:tc>
          <w:tcPr>
            <w:tcW w:w="4602" w:type="dxa"/>
          </w:tcPr>
          <w:p w14:paraId="432D314C" w14:textId="77777777" w:rsidR="00B9224A" w:rsidRDefault="00B9224A" w:rsidP="00B9224A">
            <w:pPr>
              <w:jc w:val="both"/>
              <w:rPr>
                <w:ins w:id="393" w:author="Angela Quinn (NESO)" w:date="2024-10-18T17:34:00Z"/>
              </w:rPr>
            </w:pPr>
            <w:ins w:id="394" w:author="Angela Quinn (NESO)" w:date="2024-10-18T17:34:00Z">
              <w:r>
                <w:t xml:space="preserve">the installed capacity provided in the </w:t>
              </w:r>
              <w:r w:rsidRPr="00445A45">
                <w:rPr>
                  <w:b/>
                  <w:bCs/>
                </w:rPr>
                <w:t>Original Red Line Boundary</w:t>
              </w:r>
              <w:r>
                <w:t xml:space="preserve"> and set out in Appendix [O][P].</w:t>
              </w:r>
            </w:ins>
          </w:p>
          <w:p w14:paraId="6A8B0D49" w14:textId="46B878A4" w:rsidR="00732C0D" w:rsidRPr="00FA79BF" w:rsidRDefault="00732C0D" w:rsidP="00B9224A">
            <w:pPr>
              <w:jc w:val="both"/>
              <w:rPr>
                <w:ins w:id="395" w:author="Angela Quinn (NESO)" w:date="2024-10-18T17:34:00Z"/>
                <w:rFonts w:cs="Arial"/>
                <w:szCs w:val="24"/>
              </w:rPr>
            </w:pPr>
          </w:p>
        </w:tc>
      </w:tr>
      <w:tr w:rsidR="00954D95" w:rsidRPr="00FA79BF" w14:paraId="09371A45" w14:textId="77777777" w:rsidTr="287DBB32">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287DBB32">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287DBB32">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6FE15BCD" w14:textId="77777777" w:rsidR="00954D95" w:rsidRDefault="595D09F8" w:rsidP="22C7900F">
            <w:pPr>
              <w:rPr>
                <w:ins w:id="396" w:author="Angela Quinn (NESO)" w:date="2024-10-18T17:39:00Z"/>
                <w:rFonts w:eastAsia="Arial" w:cs="Arial"/>
                <w:szCs w:val="24"/>
              </w:rPr>
            </w:pPr>
            <w:r w:rsidRPr="22C7900F">
              <w:rPr>
                <w:rFonts w:eastAsia="Arial" w:cs="Arial"/>
                <w:szCs w:val="24"/>
              </w:rPr>
              <w:t>“Network Options Assessment Works”</w:t>
            </w:r>
          </w:p>
          <w:p w14:paraId="3BC983CD" w14:textId="0881776E" w:rsidR="005B5F8A" w:rsidRPr="00486F2A" w:rsidRDefault="005B5F8A" w:rsidP="22C7900F">
            <w:pPr>
              <w:rPr>
                <w:rFonts w:eastAsia="Arial" w:cs="Arial"/>
                <w:szCs w:val="24"/>
              </w:rPr>
            </w:pP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5B5F8A" w:rsidRPr="00FA79BF" w14:paraId="34F6506C" w14:textId="77777777" w:rsidTr="287DBB32">
        <w:trPr>
          <w:trHeight w:val="142"/>
          <w:ins w:id="397" w:author="Angela Quinn (NESO)" w:date="2024-10-18T17:39:00Z"/>
        </w:trPr>
        <w:tc>
          <w:tcPr>
            <w:tcW w:w="3789" w:type="dxa"/>
          </w:tcPr>
          <w:p w14:paraId="3C55A3FC" w14:textId="18C7699D" w:rsidR="005B5F8A" w:rsidRPr="00FA79BF" w:rsidRDefault="005B5F8A" w:rsidP="005B5F8A">
            <w:pPr>
              <w:rPr>
                <w:ins w:id="398" w:author="Angela Quinn (NESO)" w:date="2024-10-18T17:39:00Z"/>
                <w:rFonts w:cs="Arial"/>
                <w:szCs w:val="24"/>
              </w:rPr>
            </w:pPr>
            <w:ins w:id="399" w:author="Angela Quinn (NESO)" w:date="2024-10-18T17:39:00Z">
              <w:r>
                <w:t>[“Reservation Expiry Date”</w:t>
              </w:r>
            </w:ins>
          </w:p>
        </w:tc>
        <w:tc>
          <w:tcPr>
            <w:tcW w:w="4602" w:type="dxa"/>
          </w:tcPr>
          <w:p w14:paraId="3C80D19D" w14:textId="352B67AE" w:rsidR="005B5F8A" w:rsidRPr="00FA79BF" w:rsidRDefault="005B5F8A" w:rsidP="005B5F8A">
            <w:pPr>
              <w:jc w:val="both"/>
              <w:rPr>
                <w:ins w:id="400" w:author="Angela Quinn (NESO)" w:date="2024-10-18T17:39:00Z"/>
                <w:rFonts w:cs="Arial"/>
                <w:szCs w:val="24"/>
              </w:rPr>
            </w:pPr>
            <w:proofErr w:type="gramStart"/>
            <w:ins w:id="401" w:author="Angela Quinn (NESO)" w:date="2024-10-18T17:39:00Z">
              <w:r w:rsidRPr="00236A1E">
                <w:rPr>
                  <w:rFonts w:cs="Arial"/>
                  <w:szCs w:val="24"/>
                </w:rPr>
                <w:t>[ ]</w:t>
              </w:r>
              <w:proofErr w:type="gramEnd"/>
              <w:r w:rsidRPr="00236A1E">
                <w:rPr>
                  <w:rFonts w:cs="Arial"/>
                  <w:szCs w:val="24"/>
                </w:rPr>
                <w:t xml:space="preserve">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tr w:rsidR="00954D95" w:rsidRPr="00FA79BF" w14:paraId="5DC0A5EF" w14:textId="77777777" w:rsidTr="287DBB32">
        <w:trPr>
          <w:trHeight w:val="142"/>
        </w:trPr>
        <w:tc>
          <w:tcPr>
            <w:tcW w:w="3789" w:type="dxa"/>
          </w:tcPr>
          <w:p w14:paraId="7F92020C" w14:textId="77777777" w:rsidR="00954D95" w:rsidRPr="00FA79BF" w:rsidRDefault="00954D95" w:rsidP="00954D95">
            <w:pPr>
              <w:rPr>
                <w:rFonts w:cs="Arial"/>
                <w:szCs w:val="24"/>
              </w:rPr>
            </w:pPr>
            <w:r w:rsidRPr="00FA79BF">
              <w:rPr>
                <w:rFonts w:cs="Arial"/>
                <w:szCs w:val="24"/>
              </w:rPr>
              <w:t>“Term”</w:t>
            </w:r>
          </w:p>
        </w:tc>
        <w:tc>
          <w:tcPr>
            <w:tcW w:w="4602" w:type="dxa"/>
          </w:tcPr>
          <w:p w14:paraId="1F659241" w14:textId="77777777" w:rsidR="00954D95" w:rsidRPr="00FA79BF" w:rsidRDefault="00954D95" w:rsidP="00954D95">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287DBB32">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954D95" w:rsidRPr="00FA79BF" w:rsidRDefault="00954D95" w:rsidP="00954D95">
            <w:pPr>
              <w:jc w:val="both"/>
              <w:rPr>
                <w:rFonts w:cs="Arial"/>
                <w:szCs w:val="24"/>
              </w:rPr>
            </w:pPr>
          </w:p>
        </w:tc>
      </w:tr>
      <w:tr w:rsidR="00954D95" w:rsidRPr="00FA79BF" w14:paraId="6812DCAA" w14:textId="77777777" w:rsidTr="287DBB32">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 xml:space="preserve">"Transmission </w:t>
            </w:r>
            <w:proofErr w:type="gramStart"/>
            <w:r w:rsidRPr="00FA79BF">
              <w:rPr>
                <w:rFonts w:cs="Arial"/>
                <w:szCs w:val="24"/>
              </w:rPr>
              <w:t>Connection  Assets</w:t>
            </w:r>
            <w:proofErr w:type="gramEnd"/>
            <w:r w:rsidRPr="00FA79BF">
              <w:rPr>
                <w:rFonts w:cs="Arial"/>
                <w:szCs w:val="24"/>
              </w:rPr>
              <w:t>"</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287DBB32">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287DBB32">
        <w:trPr>
          <w:trHeight w:val="6318"/>
        </w:trPr>
        <w:tc>
          <w:tcPr>
            <w:tcW w:w="3789" w:type="dxa"/>
          </w:tcPr>
          <w:p w14:paraId="75AAABAF" w14:textId="77777777" w:rsidR="00954D95" w:rsidRDefault="00954D95" w:rsidP="00954D95">
            <w:pPr>
              <w:rPr>
                <w:rFonts w:cs="Arial"/>
                <w:szCs w:val="24"/>
              </w:rPr>
            </w:pPr>
            <w:r w:rsidRPr="00FA79BF">
              <w:rPr>
                <w:rFonts w:cs="Arial"/>
                <w:szCs w:val="24"/>
              </w:rPr>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287DBB32">
        <w:trPr>
          <w:trHeight w:val="1375"/>
        </w:trPr>
        <w:tc>
          <w:tcPr>
            <w:tcW w:w="3789" w:type="dxa"/>
          </w:tcPr>
          <w:p w14:paraId="32AC4264" w14:textId="111052F9" w:rsidR="00954D95" w:rsidRPr="00FA79BF" w:rsidRDefault="00954D95" w:rsidP="00954D95">
            <w:pPr>
              <w:rPr>
                <w:rFonts w:cs="Arial"/>
                <w:szCs w:val="24"/>
              </w:rPr>
            </w:pPr>
            <w:r>
              <w:rPr>
                <w:rFonts w:cs="Arial"/>
                <w:szCs w:val="24"/>
              </w:rPr>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proofErr w:type="gramStart"/>
            <w:r w:rsidRPr="37A4141D">
              <w:rPr>
                <w:b/>
                <w:bCs/>
              </w:rPr>
              <w:t xml:space="preserve">Construction </w:t>
            </w:r>
            <w:r>
              <w:rPr>
                <w:b/>
                <w:bCs/>
              </w:rPr>
              <w:t xml:space="preserve"> Agreement</w:t>
            </w:r>
            <w:proofErr w:type="gramEnd"/>
            <w:r>
              <w:rPr>
                <w:b/>
                <w:bCs/>
              </w:rPr>
              <w:t>.</w:t>
            </w:r>
          </w:p>
          <w:p w14:paraId="157BB8B8" w14:textId="77777777" w:rsidR="00954D95" w:rsidRPr="00FA79BF" w:rsidRDefault="00954D95" w:rsidP="00954D95">
            <w:pPr>
              <w:jc w:val="both"/>
              <w:rPr>
                <w:rFonts w:cs="Arial"/>
                <w:szCs w:val="24"/>
              </w:rPr>
            </w:pPr>
          </w:p>
        </w:tc>
      </w:tr>
      <w:tr w:rsidR="00954D95" w:rsidRPr="00FA79BF" w14:paraId="2B34BA28" w14:textId="77777777" w:rsidTr="287DBB32">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287DBB32">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1B528079" w14:textId="33A6F622" w:rsidR="00D64233" w:rsidRPr="00166438" w:rsidRDefault="37116F0E" w:rsidP="00D64233">
      <w:pPr>
        <w:pStyle w:val="Level1Heading"/>
        <w:numPr>
          <w:ilvl w:val="0"/>
          <w:numId w:val="0"/>
        </w:numPr>
        <w:spacing w:before="240"/>
        <w:ind w:left="851" w:hanging="851"/>
        <w:rPr>
          <w:ins w:id="402" w:author="Angela Quinn (NESO)" w:date="2024-10-18T17:28:00Z"/>
        </w:rPr>
      </w:pPr>
      <w:ins w:id="403" w:author="Angela Quinn (NESO)" w:date="2024-10-18T17:28: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404" w:author="Angela Quinn (NESO)" w:date="2024-10-28T01:49:00Z">
        <w:r w:rsidR="6FD731B8" w:rsidRPr="287DBB32">
          <w:rPr>
            <w:rFonts w:ascii="Arial" w:hAnsi="Arial"/>
            <w:b w:val="0"/>
            <w:i/>
            <w:iCs/>
            <w:caps w:val="0"/>
            <w:sz w:val="24"/>
            <w:szCs w:val="24"/>
          </w:rPr>
          <w:t>with/</w:t>
        </w:r>
      </w:ins>
      <w:ins w:id="405" w:author="Angela Quinn (NESO)" w:date="2024-10-18T17:28:00Z">
        <w:r w:rsidRPr="287DBB32">
          <w:rPr>
            <w:rFonts w:ascii="Arial" w:hAnsi="Arial"/>
            <w:b w:val="0"/>
            <w:i/>
            <w:iCs/>
            <w:caps w:val="0"/>
            <w:sz w:val="24"/>
            <w:szCs w:val="24"/>
          </w:rPr>
          <w:t xml:space="preserve">without </w:t>
        </w:r>
        <w:r w:rsidRPr="287DBB32">
          <w:rPr>
            <w:rFonts w:ascii="Arial" w:hAnsi="Arial"/>
            <w:i/>
            <w:iCs/>
            <w:caps w:val="0"/>
            <w:sz w:val="24"/>
            <w:szCs w:val="24"/>
          </w:rPr>
          <w:t>Reservation</w:t>
        </w:r>
        <w:r w:rsidRPr="287DBB32">
          <w:rPr>
            <w:rFonts w:ascii="Arial" w:hAnsi="Arial"/>
            <w:b w:val="0"/>
            <w:i/>
            <w:iCs/>
            <w:caps w:val="0"/>
            <w:sz w:val="24"/>
            <w:szCs w:val="24"/>
          </w:rPr>
          <w:t xml:space="preserve"> only</w:t>
        </w:r>
        <w:r w:rsidRPr="287DBB32">
          <w:rPr>
            <w:rFonts w:ascii="Arial" w:hAnsi="Arial"/>
            <w:b w:val="0"/>
            <w:caps w:val="0"/>
            <w:sz w:val="24"/>
            <w:szCs w:val="24"/>
          </w:rPr>
          <w:t>]</w:t>
        </w:r>
      </w:ins>
    </w:p>
    <w:p w14:paraId="4717556F" w14:textId="2595BD44" w:rsidR="00D64233" w:rsidRPr="00166438" w:rsidRDefault="37116F0E" w:rsidP="00D64233">
      <w:pPr>
        <w:pStyle w:val="Level1Heading"/>
        <w:numPr>
          <w:ilvl w:val="0"/>
          <w:numId w:val="0"/>
        </w:numPr>
        <w:spacing w:before="240" w:line="240" w:lineRule="auto"/>
        <w:ind w:left="851" w:hanging="851"/>
        <w:rPr>
          <w:ins w:id="406" w:author="Angela Quinn (NESO)" w:date="2024-10-18T17:28:00Z"/>
          <w:rFonts w:ascii="Arial" w:hAnsi="Arial"/>
          <w:sz w:val="24"/>
          <w:szCs w:val="24"/>
        </w:rPr>
      </w:pPr>
      <w:ins w:id="407" w:author="Angela Quinn (NESO)" w:date="2024-10-18T17:28:00Z">
        <w:r w:rsidRPr="287DBB32">
          <w:rPr>
            <w:rFonts w:ascii="Arial" w:hAnsi="Arial"/>
            <w:sz w:val="24"/>
            <w:szCs w:val="24"/>
          </w:rPr>
          <w:t>1.2</w:t>
        </w:r>
        <w:r w:rsidR="00D64233">
          <w:tab/>
        </w:r>
        <w:r w:rsidRPr="287DBB32">
          <w:rPr>
            <w:rFonts w:ascii="Arial" w:hAnsi="Arial"/>
            <w:sz w:val="24"/>
            <w:szCs w:val="24"/>
          </w:rPr>
          <w:t>GATED Application AND OFFER PRocess – GATE 1 Conditional Clause</w:t>
        </w:r>
      </w:ins>
      <w:ins w:id="408" w:author="Angela Quinn (NESO)" w:date="2024-10-28T01:49:00Z">
        <w:r w:rsidR="0B950DB4" w:rsidRPr="287DBB32">
          <w:rPr>
            <w:rFonts w:ascii="Arial" w:hAnsi="Arial"/>
            <w:sz w:val="24"/>
            <w:szCs w:val="24"/>
          </w:rPr>
          <w:t xml:space="preserve"> [AND RESERVATION]</w:t>
        </w:r>
      </w:ins>
    </w:p>
    <w:p w14:paraId="65356BFF" w14:textId="701B0571" w:rsidR="00D64233" w:rsidRPr="00166438" w:rsidRDefault="00D64233" w:rsidP="00D64233">
      <w:pPr>
        <w:spacing w:after="240"/>
        <w:ind w:left="691" w:right="14" w:hanging="677"/>
        <w:jc w:val="both"/>
        <w:rPr>
          <w:ins w:id="409" w:author="Angela Quinn (NESO)" w:date="2024-10-18T17:28:00Z"/>
          <w:rFonts w:cs="Arial"/>
          <w:szCs w:val="24"/>
        </w:rPr>
      </w:pPr>
      <w:ins w:id="410" w:author="Angela Quinn (NESO)" w:date="2024-10-18T17:28: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 xml:space="preserve">Bilateral Connection Agreement] </w:t>
        </w:r>
        <w:r w:rsidRPr="00166438">
          <w:rPr>
            <w:rFonts w:cs="Arial"/>
            <w:szCs w:val="24"/>
          </w:rPr>
          <w:t xml:space="preserve">are conditional on: </w:t>
        </w:r>
      </w:ins>
    </w:p>
    <w:p w14:paraId="4D7D0C53" w14:textId="77777777" w:rsidR="00D64233" w:rsidRPr="00166438" w:rsidRDefault="00D64233" w:rsidP="00D64233">
      <w:pPr>
        <w:spacing w:after="240"/>
        <w:ind w:left="691" w:right="14"/>
        <w:jc w:val="both"/>
        <w:rPr>
          <w:ins w:id="411" w:author="Angela Quinn (NESO)" w:date="2024-10-18T17:28:00Z"/>
          <w:rFonts w:cs="Arial"/>
          <w:szCs w:val="24"/>
        </w:rPr>
      </w:pPr>
      <w:ins w:id="412" w:author="Angela Quinn (NESO)" w:date="2024-10-18T17:28: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514E9B33" w14:textId="77777777" w:rsidR="00D64233" w:rsidRPr="00166438" w:rsidRDefault="00D64233" w:rsidP="00D64233">
      <w:pPr>
        <w:spacing w:after="240"/>
        <w:ind w:left="691" w:right="14"/>
        <w:jc w:val="both"/>
        <w:rPr>
          <w:ins w:id="413" w:author="Angela Quinn (NESO)" w:date="2024-10-18T17:28:00Z"/>
          <w:rFonts w:cs="Arial"/>
          <w:szCs w:val="24"/>
        </w:rPr>
      </w:pPr>
      <w:ins w:id="414" w:author="Angela Quinn (NESO)" w:date="2024-10-18T17:28: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407D70D" w14:textId="1B36E2C3" w:rsidR="00D64233" w:rsidRPr="00166438" w:rsidRDefault="37116F0E" w:rsidP="287DBB32">
      <w:pPr>
        <w:spacing w:after="240"/>
        <w:ind w:left="691" w:right="14"/>
        <w:jc w:val="both"/>
        <w:rPr>
          <w:ins w:id="415" w:author="Angela Quinn (NESO)" w:date="2024-10-18T17:28:00Z"/>
          <w:rFonts w:cs="Arial"/>
          <w:b/>
          <w:bCs/>
        </w:rPr>
      </w:pPr>
      <w:ins w:id="416" w:author="Angela Quinn (NESO)" w:date="2024-10-18T17:28:00Z">
        <w:r w:rsidRPr="287DBB32">
          <w:rPr>
            <w:rFonts w:cs="Arial"/>
          </w:rPr>
          <w:t>1.2.1.3</w:t>
        </w:r>
        <w:r w:rsidR="00D64233">
          <w:tab/>
        </w:r>
        <w:r w:rsidRPr="287DBB32">
          <w:rPr>
            <w:rFonts w:cs="Arial"/>
          </w:rPr>
          <w:t xml:space="preserve">the </w:t>
        </w:r>
        <w:r w:rsidRPr="287DBB32">
          <w:rPr>
            <w:rFonts w:cs="Arial"/>
            <w:b/>
            <w:bCs/>
          </w:rPr>
          <w:t>User</w:t>
        </w:r>
        <w:r w:rsidRPr="287DBB32">
          <w:rPr>
            <w:rFonts w:cs="Arial"/>
          </w:rPr>
          <w:t xml:space="preserve"> accepting the terms of the </w:t>
        </w:r>
        <w:r w:rsidRPr="287DBB32">
          <w:rPr>
            <w:rFonts w:cs="Arial"/>
            <w:b/>
            <w:bCs/>
          </w:rPr>
          <w:t>Gate 2 Offer</w:t>
        </w:r>
      </w:ins>
    </w:p>
    <w:p w14:paraId="3BD1CC5D" w14:textId="251432BE" w:rsidR="00D64233" w:rsidRPr="00166438" w:rsidRDefault="37116F0E" w:rsidP="287DBB32">
      <w:pPr>
        <w:spacing w:after="240"/>
        <w:ind w:left="691" w:right="14" w:hanging="691"/>
        <w:jc w:val="both"/>
        <w:rPr>
          <w:ins w:id="417" w:author="Angela Quinn (NESO)" w:date="2024-10-18T17:28:00Z"/>
          <w:rFonts w:cs="Arial"/>
        </w:rPr>
      </w:pPr>
      <w:ins w:id="418" w:author="Angela Quinn (NESO)" w:date="2024-10-18T17:28:00Z">
        <w:r w:rsidRPr="287DBB32">
          <w:rPr>
            <w:rFonts w:cs="Arial"/>
          </w:rPr>
          <w:t>1.2.2</w:t>
        </w:r>
        <w:r w:rsidR="00D64233">
          <w:tab/>
        </w:r>
        <w:r w:rsidRPr="287DBB32">
          <w:rPr>
            <w:rFonts w:cs="Arial"/>
          </w:rPr>
          <w:t xml:space="preserve">The parties agree that until the </w:t>
        </w:r>
        <w:r w:rsidRPr="287DBB32">
          <w:rPr>
            <w:rFonts w:cs="Arial"/>
            <w:b/>
            <w:bCs/>
          </w:rPr>
          <w:t>Gate 2 Date</w:t>
        </w:r>
        <w:r w:rsidRPr="287DBB32">
          <w:rPr>
            <w:rFonts w:cs="Arial"/>
          </w:rPr>
          <w:t xml:space="preserve">, the </w:t>
        </w:r>
        <w:proofErr w:type="gramStart"/>
        <w:r w:rsidRPr="287DBB32">
          <w:rPr>
            <w:rFonts w:cs="Arial"/>
          </w:rPr>
          <w:t>rights</w:t>
        </w:r>
        <w:proofErr w:type="gramEnd"/>
        <w:r w:rsidRPr="287DBB32">
          <w:rPr>
            <w:rFonts w:cs="Arial"/>
          </w:rPr>
          <w:t xml:space="preserve"> and obligations of each party pursuant to this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 and Clause 13</w:t>
        </w:r>
      </w:ins>
      <w:ins w:id="419" w:author="Angela Quinn (NESO)" w:date="2024-10-28T02:10:00Z">
        <w:r w:rsidR="423F2CC4" w:rsidRPr="287DBB32">
          <w:rPr>
            <w:rFonts w:cs="Arial"/>
          </w:rPr>
          <w:t xml:space="preserve"> </w:t>
        </w:r>
        <w:r w:rsidR="423F2CC4" w:rsidRPr="009525FD">
          <w:rPr>
            <w:rFonts w:cs="Arial"/>
            <w:i/>
            <w:iCs/>
          </w:rPr>
          <w:t>– and any other provisions that the parties agree are appropriate</w:t>
        </w:r>
      </w:ins>
      <w:ins w:id="420" w:author="Angela Quinn (NESO)" w:date="2024-10-18T17:28:00Z">
        <w:r w:rsidRPr="287DBB32">
          <w:rPr>
            <w:rFonts w:cs="Arial"/>
            <w:b/>
            <w:bCs/>
          </w:rPr>
          <w:t xml:space="preserve">) </w:t>
        </w:r>
        <w:r w:rsidRPr="287DBB32">
          <w:rPr>
            <w:rFonts w:cs="Arial"/>
          </w:rPr>
          <w:t>and the</w:t>
        </w:r>
        <w:r w:rsidRPr="287DBB32">
          <w:rPr>
            <w:rFonts w:cs="Arial"/>
            <w:b/>
            <w:bCs/>
          </w:rPr>
          <w:t xml:space="preserve"> [Bilateral Connection Agreement] </w:t>
        </w:r>
        <w:r w:rsidRPr="287DBB32">
          <w:rPr>
            <w:rFonts w:cs="Arial"/>
          </w:rPr>
          <w:t xml:space="preserve">shall be suspended. </w:t>
        </w:r>
      </w:ins>
    </w:p>
    <w:p w14:paraId="7A99DFED" w14:textId="544D5200" w:rsidR="00D64233" w:rsidRPr="00166438" w:rsidRDefault="37116F0E" w:rsidP="287DBB32">
      <w:pPr>
        <w:spacing w:after="240"/>
        <w:ind w:left="691" w:right="14" w:hanging="691"/>
        <w:jc w:val="both"/>
        <w:rPr>
          <w:ins w:id="421" w:author="Angela Quinn (NESO)" w:date="2024-10-18T17:28:00Z"/>
          <w:rFonts w:cs="Arial"/>
        </w:rPr>
      </w:pPr>
      <w:ins w:id="422" w:author="Angela Quinn (NESO)" w:date="2024-10-18T17:28:00Z">
        <w:r w:rsidRPr="5BF6F6EF">
          <w:rPr>
            <w:rFonts w:cs="Arial"/>
          </w:rPr>
          <w:t>1.2.3</w:t>
        </w:r>
        <w:r w:rsidR="00D64233">
          <w:tab/>
        </w:r>
      </w:ins>
      <w:ins w:id="423" w:author="Angela Quinn (NESO)" w:date="2024-10-28T02:11:00Z">
        <w:r w:rsidR="05849FA4" w:rsidRPr="5BF6F6EF">
          <w:rPr>
            <w:rFonts w:cs="Arial"/>
          </w:rPr>
          <w:t>[</w:t>
        </w:r>
      </w:ins>
      <w:ins w:id="424" w:author="Angela Quinn (NESO)" w:date="2024-10-18T17:28: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Appendix [O] to this </w:t>
        </w:r>
        <w:r w:rsidRPr="5BF6F6EF">
          <w:rPr>
            <w:rFonts w:cs="Arial"/>
            <w:b/>
            <w:bCs/>
          </w:rPr>
          <w:t>Construction Agreement</w:t>
        </w:r>
        <w:r w:rsidRPr="5BF6F6EF">
          <w:rPr>
            <w:rFonts w:cs="Arial"/>
          </w:rPr>
          <w:t xml:space="preserve"> being a proposed </w:t>
        </w:r>
        <w:r w:rsidRPr="5BF6F6EF">
          <w:rPr>
            <w:rFonts w:cs="Arial"/>
            <w:b/>
            <w:bCs/>
          </w:rPr>
          <w:t>Connection Site</w:t>
        </w:r>
      </w:ins>
      <w:ins w:id="425" w:author="Angela Quinn (NESO)" w:date="2024-10-28T02:41:00Z">
        <w:r w:rsidR="7BDDAFEF" w:rsidRPr="009525FD">
          <w:rPr>
            <w:rFonts w:cs="Arial"/>
          </w:rPr>
          <w:t>,</w:t>
        </w:r>
      </w:ins>
      <w:ins w:id="426" w:author="Angela Quinn (NESO)" w:date="2024-10-18T17:28:00Z">
        <w:r w:rsidRPr="5BF6F6EF">
          <w:rPr>
            <w:rFonts w:cs="Arial"/>
            <w:b/>
            <w:bCs/>
          </w:rPr>
          <w:t xml:space="preserve"> </w:t>
        </w:r>
      </w:ins>
      <w:ins w:id="427" w:author="Angela Quinn (NESO)" w:date="2024-10-28T02:39:00Z">
        <w:r w:rsidR="054DBD31" w:rsidRPr="5BF6F6EF">
          <w:rPr>
            <w:rFonts w:cs="Arial"/>
            <w:b/>
            <w:bCs/>
          </w:rPr>
          <w:t>Comp</w:t>
        </w:r>
      </w:ins>
      <w:ins w:id="428" w:author="Angela Quinn (NESO)" w:date="2024-10-28T02:40:00Z">
        <w:r w:rsidR="054DBD31" w:rsidRPr="5BF6F6EF">
          <w:rPr>
            <w:rFonts w:cs="Arial"/>
            <w:b/>
            <w:bCs/>
          </w:rPr>
          <w:t xml:space="preserve">letion Date </w:t>
        </w:r>
      </w:ins>
      <w:ins w:id="429" w:author="Angela Quinn (NESO)" w:date="2024-10-28T02:13:00Z">
        <w:r w:rsidR="7C68A166" w:rsidRPr="009525FD">
          <w:rPr>
            <w:rFonts w:cs="Arial"/>
          </w:rPr>
          <w:t xml:space="preserve">and </w:t>
        </w:r>
      </w:ins>
      <w:ins w:id="430" w:author="Angela Quinn (NESO)" w:date="2024-10-28T02:40:00Z">
        <w:r w:rsidR="7260D397" w:rsidRPr="5BF6F6EF">
          <w:rPr>
            <w:rFonts w:cs="Arial"/>
          </w:rPr>
          <w:t xml:space="preserve">requested </w:t>
        </w:r>
      </w:ins>
      <w:ins w:id="431" w:author="Angela Quinn (NESO)" w:date="2024-10-28T02:41:00Z">
        <w:r w:rsidR="569849D0" w:rsidRPr="5BF6F6EF">
          <w:rPr>
            <w:rFonts w:cs="Arial"/>
          </w:rPr>
          <w:t>[</w:t>
        </w:r>
      </w:ins>
      <w:ins w:id="432" w:author="Angela Quinn (NESO)" w:date="2024-10-28T02:13:00Z">
        <w:r w:rsidR="7C68A166" w:rsidRPr="009525FD">
          <w:rPr>
            <w:rFonts w:cs="Arial"/>
          </w:rPr>
          <w:t>capacity]</w:t>
        </w:r>
        <w:r w:rsidR="7C68A166" w:rsidRPr="5BF6F6EF">
          <w:rPr>
            <w:rFonts w:cs="Arial"/>
            <w:b/>
            <w:bCs/>
          </w:rPr>
          <w:t xml:space="preserve"> </w:t>
        </w:r>
      </w:ins>
      <w:ins w:id="433" w:author="Angela Quinn (NESO)" w:date="2024-10-18T17:28:00Z">
        <w:r w:rsidRPr="5BF6F6EF">
          <w:rPr>
            <w:rFonts w:cs="Arial"/>
          </w:rPr>
          <w:t xml:space="preserve">are indicative only prior to the </w:t>
        </w:r>
        <w:r w:rsidRPr="5BF6F6EF">
          <w:rPr>
            <w:rFonts w:cs="Arial"/>
            <w:b/>
            <w:bCs/>
          </w:rPr>
          <w:t>Gate 2 Date</w:t>
        </w:r>
        <w:r w:rsidRPr="5BF6F6EF">
          <w:rPr>
            <w:rFonts w:cs="Arial"/>
          </w:rPr>
          <w:t xml:space="preserve"> and shall not be binding on the parties or confer any commitment  by </w:t>
        </w:r>
        <w:r w:rsidRPr="5BF6F6EF">
          <w:rPr>
            <w:rFonts w:cs="Arial"/>
            <w:b/>
            <w:bCs/>
          </w:rPr>
          <w:t>The Company</w:t>
        </w:r>
      </w:ins>
      <w:ins w:id="434" w:author="Angela Quinn (NESO)" w:date="2024-10-28T02:22:00Z">
        <w:r w:rsidR="0010DD35" w:rsidRPr="5BF6F6EF">
          <w:rPr>
            <w:rFonts w:cs="Arial"/>
          </w:rPr>
          <w:t xml:space="preserve"> to the </w:t>
        </w:r>
        <w:r w:rsidR="0010DD35" w:rsidRPr="5BF6F6EF">
          <w:rPr>
            <w:rFonts w:cs="Arial"/>
            <w:b/>
            <w:bCs/>
          </w:rPr>
          <w:t>Connection Site</w:t>
        </w:r>
      </w:ins>
      <w:ins w:id="435" w:author="Angela Quinn (NESO)" w:date="2024-10-28T02:41:00Z">
        <w:r w:rsidR="662A32B7" w:rsidRPr="009525FD">
          <w:rPr>
            <w:rFonts w:cs="Arial"/>
          </w:rPr>
          <w:t>,</w:t>
        </w:r>
      </w:ins>
      <w:ins w:id="436" w:author="Angela Quinn (NESO)" w:date="2024-10-28T02:22:00Z">
        <w:r w:rsidR="0010DD35" w:rsidRPr="5BF6F6EF">
          <w:rPr>
            <w:rFonts w:cs="Arial"/>
          </w:rPr>
          <w:t xml:space="preserve"> </w:t>
        </w:r>
      </w:ins>
      <w:ins w:id="437" w:author="Angela Quinn (NESO)" w:date="2024-10-28T02:40:00Z">
        <w:r w:rsidR="14859AEC" w:rsidRPr="009525FD">
          <w:rPr>
            <w:rFonts w:cs="Arial"/>
            <w:b/>
            <w:bCs/>
          </w:rPr>
          <w:t>Completion Date</w:t>
        </w:r>
      </w:ins>
      <w:ins w:id="438" w:author="Angela Quinn (NESO)" w:date="2024-10-28T02:22:00Z">
        <w:r w:rsidR="0010DD35" w:rsidRPr="5BF6F6EF">
          <w:rPr>
            <w:rFonts w:cs="Arial"/>
          </w:rPr>
          <w:t xml:space="preserve"> or requested [capacity] </w:t>
        </w:r>
      </w:ins>
      <w:ins w:id="439" w:author="Angela Quinn (NESO)" w:date="2024-10-18T17:28: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440" w:author="Angela Quinn (NESO)" w:date="2024-10-28T02:11:00Z">
        <w:r w:rsidR="5F140B48" w:rsidRPr="5BF6F6EF">
          <w:rPr>
            <w:rFonts w:cs="Arial"/>
          </w:rPr>
          <w:t xml:space="preserve"> </w:t>
        </w:r>
        <w:r w:rsidR="5F140B48" w:rsidRPr="009525FD">
          <w:rPr>
            <w:rFonts w:cs="Arial"/>
            <w:i/>
            <w:iCs/>
          </w:rPr>
          <w:t>– no reservation</w:t>
        </w:r>
        <w:r w:rsidR="5F140B48" w:rsidRPr="5BF6F6EF">
          <w:rPr>
            <w:rFonts w:cs="Arial"/>
          </w:rPr>
          <w:t>]</w:t>
        </w:r>
      </w:ins>
      <w:ins w:id="441" w:author="Angela Quinn (NESO)" w:date="2024-10-28T02:13:00Z">
        <w:r w:rsidR="4C4D356D" w:rsidRPr="5BF6F6EF">
          <w:rPr>
            <w:rFonts w:cs="Arial"/>
          </w:rPr>
          <w:t xml:space="preserve"> [The parties further agree that the </w:t>
        </w:r>
        <w:r w:rsidR="4C4D356D" w:rsidRPr="5BF6F6EF">
          <w:rPr>
            <w:rFonts w:cs="Arial"/>
            <w:b/>
            <w:bCs/>
          </w:rPr>
          <w:t>Connection Site</w:t>
        </w:r>
        <w:r w:rsidR="4C4D356D" w:rsidRPr="5BF6F6EF">
          <w:rPr>
            <w:rFonts w:cs="Arial"/>
          </w:rPr>
          <w:t xml:space="preserve"> and </w:t>
        </w:r>
        <w:r w:rsidR="4C4D356D" w:rsidRPr="5BF6F6EF">
          <w:rPr>
            <w:rFonts w:cs="Arial"/>
            <w:b/>
            <w:bCs/>
          </w:rPr>
          <w:t>Completion Date</w:t>
        </w:r>
        <w:r w:rsidR="4C4D356D" w:rsidRPr="5BF6F6EF">
          <w:rPr>
            <w:rFonts w:cs="Arial"/>
          </w:rPr>
          <w:t xml:space="preserve"> and [capacity] as set out in Appendix [O][P] to this </w:t>
        </w:r>
        <w:r w:rsidR="4C4D356D" w:rsidRPr="5BF6F6EF">
          <w:rPr>
            <w:rFonts w:cs="Arial"/>
            <w:b/>
            <w:bCs/>
          </w:rPr>
          <w:t>Construction Agreement</w:t>
        </w:r>
        <w:r w:rsidR="4C4D356D" w:rsidRPr="5BF6F6EF">
          <w:rPr>
            <w:rFonts w:cs="Arial"/>
          </w:rPr>
          <w:t xml:space="preserve"> have been </w:t>
        </w:r>
        <w:r w:rsidR="4C4D356D" w:rsidRPr="5BF6F6EF">
          <w:rPr>
            <w:rFonts w:cs="Arial"/>
            <w:b/>
            <w:bCs/>
          </w:rPr>
          <w:t>Reserved</w:t>
        </w:r>
        <w:r w:rsidR="4C4D356D" w:rsidRPr="5BF6F6EF">
          <w:rPr>
            <w:rFonts w:cs="Arial"/>
          </w:rPr>
          <w:t xml:space="preserve"> for the purposes of this connection/use of system and any </w:t>
        </w:r>
        <w:r w:rsidR="4C4D356D" w:rsidRPr="5BF6F6EF">
          <w:rPr>
            <w:rFonts w:cs="Arial"/>
            <w:b/>
            <w:bCs/>
          </w:rPr>
          <w:t>Gate 2 Offer</w:t>
        </w:r>
        <w:r w:rsidR="4C4D356D" w:rsidRPr="5BF6F6EF">
          <w:rPr>
            <w:rFonts w:cs="Arial"/>
          </w:rPr>
          <w:t xml:space="preserve"> will reflect this </w:t>
        </w:r>
      </w:ins>
      <w:ins w:id="442" w:author="Angela Quinn (NESO)" w:date="2024-10-28T02:27:00Z">
        <w:r w:rsidR="60AAB0C6" w:rsidRPr="5BF6F6EF">
          <w:rPr>
            <w:rFonts w:cs="Arial"/>
          </w:rPr>
          <w:t xml:space="preserve">position </w:t>
        </w:r>
      </w:ins>
      <w:ins w:id="443" w:author="Angela Quinn (NESO)" w:date="2024-10-28T02:13:00Z">
        <w:r w:rsidR="4C4D356D" w:rsidRPr="5BF6F6EF">
          <w:rPr>
            <w:rFonts w:cs="Arial"/>
          </w:rPr>
          <w:t>and the</w:t>
        </w:r>
      </w:ins>
      <w:ins w:id="444" w:author="Angela Quinn (NESO)" w:date="2024-10-28T02:27:00Z">
        <w:r w:rsidR="33EA95BD" w:rsidRPr="5BF6F6EF">
          <w:rPr>
            <w:rFonts w:cs="Arial"/>
          </w:rPr>
          <w:t xml:space="preserve"> requested</w:t>
        </w:r>
      </w:ins>
      <w:ins w:id="445" w:author="Angela Quinn (NESO)" w:date="2024-10-28T02:13:00Z">
        <w:r w:rsidR="4C4D356D" w:rsidRPr="5BF6F6EF">
          <w:rPr>
            <w:rFonts w:cs="Arial"/>
          </w:rPr>
          <w:t xml:space="preserve"> [capacity] provided that the </w:t>
        </w:r>
        <w:r w:rsidR="4C4D356D" w:rsidRPr="5BF6F6EF">
          <w:rPr>
            <w:rFonts w:cs="Arial"/>
            <w:b/>
            <w:bCs/>
          </w:rPr>
          <w:t>Gate 2 Application</w:t>
        </w:r>
        <w:r w:rsidR="4C4D356D" w:rsidRPr="5BF6F6EF">
          <w:rPr>
            <w:rFonts w:cs="Arial"/>
          </w:rPr>
          <w:t xml:space="preserve"> is made prior to the </w:t>
        </w:r>
        <w:r w:rsidR="4C4D356D" w:rsidRPr="5BF6F6EF">
          <w:rPr>
            <w:rFonts w:cs="Arial"/>
            <w:b/>
            <w:bCs/>
          </w:rPr>
          <w:t xml:space="preserve">Reservation Expiry Date </w:t>
        </w:r>
        <w:r w:rsidR="4C4D356D" w:rsidRPr="5BF6F6EF">
          <w:rPr>
            <w:rFonts w:cs="Arial"/>
          </w:rPr>
          <w:t>and the</w:t>
        </w:r>
        <w:r w:rsidR="4C4D356D" w:rsidRPr="5BF6F6EF">
          <w:rPr>
            <w:rFonts w:cs="Arial"/>
            <w:b/>
            <w:bCs/>
          </w:rPr>
          <w:t xml:space="preserve"> Gate 2 Offer</w:t>
        </w:r>
        <w:r w:rsidR="4C4D356D" w:rsidRPr="5BF6F6EF">
          <w:rPr>
            <w:rFonts w:cs="Arial"/>
          </w:rPr>
          <w:t xml:space="preserve"> is accepted- reservation only]</w:t>
        </w:r>
      </w:ins>
      <w:ins w:id="446" w:author="Angela Quinn (NESO)" w:date="2024-10-18T17:28:00Z">
        <w:r w:rsidRPr="5BF6F6EF">
          <w:rPr>
            <w:rFonts w:cs="Arial"/>
          </w:rPr>
          <w:t xml:space="preserve">. </w:t>
        </w:r>
      </w:ins>
    </w:p>
    <w:p w14:paraId="7C30869F" w14:textId="36A47F95" w:rsidR="00D64233" w:rsidRPr="00166438" w:rsidRDefault="00D64233" w:rsidP="00D64233">
      <w:pPr>
        <w:spacing w:after="240"/>
        <w:ind w:left="672" w:right="14" w:hanging="672"/>
        <w:jc w:val="both"/>
        <w:rPr>
          <w:ins w:id="447" w:author="Angela Quinn (NESO)" w:date="2024-10-18T17:28:00Z"/>
          <w:rFonts w:cs="Arial"/>
          <w:szCs w:val="24"/>
        </w:rPr>
      </w:pPr>
      <w:ins w:id="448" w:author="Angela Quinn (NESO)" w:date="2024-10-18T17:28:00Z">
        <w:r w:rsidRPr="00166438">
          <w:rPr>
            <w:rFonts w:cs="Arial"/>
            <w:szCs w:val="24"/>
          </w:rPr>
          <w:t>1.2.4</w:t>
        </w:r>
        <w:r w:rsidRPr="00166438">
          <w:rPr>
            <w:rFonts w:cs="Arial"/>
            <w:szCs w:val="24"/>
          </w:rPr>
          <w:tab/>
          <w:t xml:space="preserve">At any time prior to the </w:t>
        </w:r>
        <w:r w:rsidRPr="00166438">
          <w:rPr>
            <w:rFonts w:cs="Arial"/>
            <w:b/>
            <w:bCs/>
            <w:szCs w:val="24"/>
          </w:rPr>
          <w:t>Gate 2 Date</w:t>
        </w:r>
        <w:r w:rsidRPr="00166438">
          <w:rPr>
            <w:rFonts w:cs="Arial"/>
            <w:szCs w:val="24"/>
          </w:rPr>
          <w:t>, the</w:t>
        </w:r>
        <w:r w:rsidRPr="00166438">
          <w:rPr>
            <w:rFonts w:cs="Arial"/>
            <w:b/>
            <w:bCs/>
            <w:szCs w:val="24"/>
          </w:rPr>
          <w:t xml:space="preserve"> User </w:t>
        </w:r>
        <w:r w:rsidRPr="00166438">
          <w:rPr>
            <w:rFonts w:cs="Arial"/>
            <w:szCs w:val="24"/>
          </w:rPr>
          <w:t xml:space="preserve">shall have the right to terminate this </w:t>
        </w:r>
        <w:r w:rsidRPr="00166438">
          <w:rPr>
            <w:rFonts w:cs="Arial"/>
            <w:b/>
            <w:bCs/>
            <w:szCs w:val="24"/>
          </w:rPr>
          <w:t>Connection Agreement</w:t>
        </w:r>
        <w:r w:rsidRPr="00166438">
          <w:rPr>
            <w:rFonts w:cs="Arial"/>
            <w:szCs w:val="24"/>
          </w:rPr>
          <w:t xml:space="preserve"> by written notice to </w:t>
        </w:r>
        <w:r w:rsidRPr="00166438">
          <w:rPr>
            <w:rFonts w:cs="Arial"/>
            <w:b/>
            <w:bCs/>
            <w:szCs w:val="24"/>
          </w:rPr>
          <w:t>The Company</w:t>
        </w:r>
        <w:r w:rsidRPr="00166438">
          <w:rPr>
            <w:rFonts w:cs="Arial"/>
            <w:szCs w:val="24"/>
          </w:rPr>
          <w:t xml:space="preserve"> without any liability for any </w:t>
        </w:r>
      </w:ins>
      <w:ins w:id="449" w:author="Angela Quinn (NESO)" w:date="2024-10-18T17:42:00Z">
        <w:r w:rsidR="002130D3">
          <w:rPr>
            <w:rFonts w:cs="Arial"/>
            <w:b/>
            <w:bCs/>
            <w:szCs w:val="24"/>
          </w:rPr>
          <w:t>Final Sums</w:t>
        </w:r>
      </w:ins>
      <w:ins w:id="450" w:author="Angela Quinn (NESO)" w:date="2024-10-18T17:30:00Z">
        <w:r w:rsidR="003D7F5A" w:rsidRPr="003D7F5A">
          <w:rPr>
            <w:rFonts w:cs="Arial"/>
            <w:szCs w:val="24"/>
          </w:rPr>
          <w:t>.</w:t>
        </w:r>
        <w:r w:rsidR="003D7F5A">
          <w:rPr>
            <w:rFonts w:cs="Arial"/>
            <w:b/>
            <w:bCs/>
            <w:szCs w:val="24"/>
          </w:rPr>
          <w:t xml:space="preserve"> </w:t>
        </w:r>
      </w:ins>
      <w:ins w:id="451" w:author="Angela Quinn (NESO)" w:date="2024-10-18T17:28:00Z">
        <w:r w:rsidRPr="00166438">
          <w:rPr>
            <w:rFonts w:cs="Arial"/>
            <w:szCs w:val="24"/>
          </w:rPr>
          <w:t xml:space="preserve">This right to terminate shall expire with effect from the </w:t>
        </w:r>
        <w:r w:rsidRPr="00166438">
          <w:rPr>
            <w:rFonts w:cs="Arial"/>
            <w:b/>
            <w:bCs/>
            <w:szCs w:val="24"/>
          </w:rPr>
          <w:t>Gate 2 Date</w:t>
        </w:r>
        <w:r w:rsidRPr="00166438">
          <w:rPr>
            <w:rFonts w:cs="Arial"/>
            <w:szCs w:val="24"/>
          </w:rPr>
          <w:t>.</w:t>
        </w:r>
      </w:ins>
    </w:p>
    <w:p w14:paraId="6CA987F5" w14:textId="77777777" w:rsidR="00D64233" w:rsidRPr="00166438" w:rsidRDefault="00D64233" w:rsidP="00D64233">
      <w:pPr>
        <w:spacing w:after="240"/>
        <w:ind w:left="691" w:right="14" w:hanging="691"/>
        <w:jc w:val="both"/>
        <w:rPr>
          <w:ins w:id="452" w:author="Angela Quinn (NESO)" w:date="2024-10-18T17:28:00Z"/>
          <w:rFonts w:cs="Arial"/>
          <w:szCs w:val="24"/>
        </w:rPr>
      </w:pPr>
      <w:ins w:id="453" w:author="Angela Quinn (NESO)" w:date="2024-10-18T17:28:00Z">
        <w:r w:rsidRPr="00166438">
          <w:rPr>
            <w:rFonts w:cs="Arial"/>
            <w:szCs w:val="24"/>
          </w:rPr>
          <w:t>1.2.5</w:t>
        </w:r>
        <w:r w:rsidRPr="00166438">
          <w:rPr>
            <w:rFonts w:cs="Arial"/>
            <w:szCs w:val="24"/>
          </w:rPr>
          <w:tab/>
        </w:r>
        <w:r w:rsidRPr="00166438">
          <w:rPr>
            <w:rFonts w:cs="Arial"/>
            <w:szCs w:val="24"/>
          </w:rPr>
          <w:tab/>
          <w:t>With effect from the [</w:t>
        </w:r>
        <w:r w:rsidRPr="00166438">
          <w:rPr>
            <w:rFonts w:cs="Arial"/>
            <w:b/>
            <w:bCs/>
            <w:szCs w:val="24"/>
          </w:rPr>
          <w:t>Gate 2 Date</w:t>
        </w:r>
        <w:r w:rsidRPr="00166438">
          <w:rPr>
            <w:rFonts w:cs="Arial"/>
            <w:szCs w:val="24"/>
          </w:rPr>
          <w:t>]</w:t>
        </w:r>
        <w:r w:rsidRPr="00166438" w:rsidDel="008B710B">
          <w:rPr>
            <w:rFonts w:cs="Arial"/>
            <w:szCs w:val="24"/>
          </w:rPr>
          <w:t xml:space="preserve"> </w:t>
        </w:r>
        <w:r w:rsidRPr="00166438">
          <w:rPr>
            <w:rFonts w:cs="Arial"/>
            <w:szCs w:val="24"/>
          </w:rPr>
          <w:t xml:space="preserve">the provisions of this </w:t>
        </w:r>
        <w:r w:rsidRPr="00166438">
          <w:rPr>
            <w:rFonts w:cs="Arial"/>
            <w:b/>
            <w:bCs/>
            <w:szCs w:val="24"/>
          </w:rPr>
          <w:t>Construction</w:t>
        </w:r>
        <w:r w:rsidRPr="00166438">
          <w:rPr>
            <w:rFonts w:cs="Arial"/>
            <w:szCs w:val="24"/>
          </w:rPr>
          <w:t xml:space="preserve"> </w:t>
        </w:r>
        <w:r w:rsidRPr="00166438">
          <w:rPr>
            <w:rFonts w:cs="Arial"/>
            <w:b/>
            <w:bCs/>
            <w:szCs w:val="24"/>
          </w:rPr>
          <w:t>Agreement</w:t>
        </w:r>
        <w:r w:rsidRPr="00166438">
          <w:rPr>
            <w:rFonts w:cs="Arial"/>
            <w:szCs w:val="24"/>
          </w:rPr>
          <w:t>, as amended by the [</w:t>
        </w:r>
        <w:r w:rsidRPr="00166438">
          <w:rPr>
            <w:rFonts w:cs="Arial"/>
            <w:b/>
            <w:bCs/>
            <w:szCs w:val="24"/>
          </w:rPr>
          <w:t>Gate 2 Offer</w:t>
        </w:r>
        <w:r w:rsidRPr="00166438">
          <w:rPr>
            <w:rFonts w:cs="Arial"/>
            <w:szCs w:val="24"/>
          </w:rPr>
          <w:t>]</w:t>
        </w:r>
        <w:r w:rsidRPr="00166438" w:rsidDel="008B710B">
          <w:rPr>
            <w:rFonts w:cs="Arial"/>
            <w:b/>
            <w:bCs/>
            <w:szCs w:val="24"/>
          </w:rPr>
          <w:t xml:space="preserve"> </w:t>
        </w:r>
        <w:r w:rsidRPr="00166438">
          <w:rPr>
            <w:rFonts w:cs="Arial"/>
            <w:szCs w:val="24"/>
          </w:rPr>
          <w:t xml:space="preserve">by agreement of the parties, shall be in full force and effect. </w:t>
        </w:r>
      </w:ins>
    </w:p>
    <w:p w14:paraId="60DC0931" w14:textId="573B5744" w:rsidR="00D64233" w:rsidRDefault="37116F0E" w:rsidP="287DBB32">
      <w:pPr>
        <w:spacing w:after="240"/>
        <w:ind w:left="691" w:right="14" w:hanging="691"/>
        <w:jc w:val="both"/>
        <w:rPr>
          <w:ins w:id="454" w:author="Angela Quinn (NESO)" w:date="2024-10-18T17:28:00Z"/>
          <w:rFonts w:cs="Arial"/>
        </w:rPr>
      </w:pPr>
      <w:ins w:id="455" w:author="Angela Quinn (NESO)" w:date="2024-10-18T17:28:00Z">
        <w:r w:rsidRPr="287DBB32">
          <w:rPr>
            <w:rFonts w:cs="Arial"/>
          </w:rPr>
          <w:t>1.2.5</w:t>
        </w:r>
        <w:r w:rsidR="00D64233">
          <w:tab/>
        </w:r>
        <w:r w:rsidRPr="287DBB32">
          <w:rPr>
            <w:rFonts w:cs="Arial"/>
          </w:rPr>
          <w:t>With effect from the [</w:t>
        </w:r>
        <w:r w:rsidRPr="009525FD">
          <w:rPr>
            <w:rFonts w:cs="Arial"/>
            <w:b/>
            <w:bCs/>
          </w:rPr>
          <w:t>Gate 2 Date</w:t>
        </w:r>
        <w:r w:rsidRPr="287DBB32">
          <w:rPr>
            <w:rFonts w:cs="Arial"/>
          </w:rPr>
          <w:t xml:space="preserve">] the provisions of this </w:t>
        </w:r>
        <w:r w:rsidRPr="009525FD">
          <w:rPr>
            <w:rFonts w:cs="Arial"/>
            <w:b/>
            <w:bCs/>
          </w:rPr>
          <w:t>Construction Agreement</w:t>
        </w:r>
        <w:r w:rsidRPr="287DBB32">
          <w:rPr>
            <w:rFonts w:cs="Arial"/>
          </w:rPr>
          <w:t>, as amended by the [</w:t>
        </w:r>
        <w:r w:rsidRPr="009525FD">
          <w:rPr>
            <w:rFonts w:cs="Arial"/>
            <w:b/>
            <w:bCs/>
          </w:rPr>
          <w:t>Gate 2 Offer]</w:t>
        </w:r>
        <w:r w:rsidRPr="287DBB32">
          <w:rPr>
            <w:rFonts w:cs="Arial"/>
          </w:rPr>
          <w:t xml:space="preserve"> by agreement of the parties, shall be in full force and effect.</w:t>
        </w:r>
      </w:ins>
    </w:p>
    <w:p w14:paraId="61A50D80" w14:textId="34BA0EF1"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proofErr w:type="gramStart"/>
      <w:r w:rsidR="0046383A" w:rsidRPr="00FA79BF">
        <w:rPr>
          <w:rFonts w:ascii="Arial" w:hAnsi="Arial" w:cs="Arial"/>
          <w:b/>
          <w:szCs w:val="24"/>
        </w:rPr>
        <w:t>The</w:t>
      </w:r>
      <w:proofErr w:type="gramEnd"/>
      <w:r w:rsidR="0046383A" w:rsidRPr="00FA79BF">
        <w:rPr>
          <w:rFonts w:ascii="Arial" w:hAnsi="Arial" w:cs="Arial"/>
          <w:b/>
          <w:szCs w:val="24"/>
        </w:rPr>
        <w:t xml:space="preserv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proofErr w:type="gramStart"/>
      <w:r w:rsidRPr="00FA79BF">
        <w:rPr>
          <w:rFonts w:ascii="Arial" w:hAnsi="Arial" w:cs="Arial"/>
          <w:b/>
          <w:szCs w:val="24"/>
        </w:rPr>
        <w:t>Works</w:t>
      </w:r>
      <w:r w:rsidRPr="00FA79BF">
        <w:rPr>
          <w:rFonts w:ascii="Arial" w:hAnsi="Arial" w:cs="Arial"/>
          <w:szCs w:val="24"/>
        </w:rPr>
        <w:t>:-</w:t>
      </w:r>
      <w:proofErr w:type="gramEnd"/>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 xml:space="preserve">In the event </w:t>
      </w:r>
      <w:proofErr w:type="gramStart"/>
      <w:r w:rsidRPr="00FA79BF">
        <w:rPr>
          <w:rFonts w:ascii="Arial" w:hAnsi="Arial" w:cs="Arial"/>
          <w:szCs w:val="24"/>
        </w:rPr>
        <w:t>of:-</w:t>
      </w:r>
      <w:proofErr w:type="gramEnd"/>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proofErr w:type="gramStart"/>
      <w:r w:rsidRPr="00FA79BF">
        <w:rPr>
          <w:rFonts w:ascii="Arial" w:hAnsi="Arial" w:cs="Arial"/>
          <w:szCs w:val="24"/>
        </w:rPr>
        <w:t>as a consequence</w:t>
      </w:r>
      <w:proofErr w:type="gramEnd"/>
      <w:r w:rsidRPr="00FA79BF">
        <w:rPr>
          <w:rFonts w:ascii="Arial" w:hAnsi="Arial" w:cs="Arial"/>
          <w:szCs w:val="24"/>
        </w:rPr>
        <w:t xml:space="preserv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 xml:space="preserve">as part of Final </w:t>
      </w:r>
      <w:proofErr w:type="gramStart"/>
      <w:r w:rsidRPr="00FA79BF">
        <w:rPr>
          <w:rFonts w:cs="Arial"/>
          <w:szCs w:val="24"/>
        </w:rPr>
        <w:t>Sums:-</w:t>
      </w:r>
      <w:proofErr w:type="gramEnd"/>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proofErr w:type="gramStart"/>
      <w:r w:rsidRPr="00671402">
        <w:rPr>
          <w:rFonts w:ascii="Arial" w:hAnsi="Arial" w:cs="Arial"/>
        </w:rPr>
        <w:t xml:space="preserve">the  </w:t>
      </w:r>
      <w:r w:rsidR="1082437B" w:rsidRPr="00486F2A">
        <w:rPr>
          <w:rFonts w:ascii="Arial" w:hAnsi="Arial" w:cs="Arial"/>
          <w:b/>
          <w:bCs/>
        </w:rPr>
        <w:t>Network</w:t>
      </w:r>
      <w:proofErr w:type="gramEnd"/>
      <w:r w:rsidR="1082437B" w:rsidRPr="00486F2A">
        <w:rPr>
          <w:rFonts w:ascii="Arial" w:hAnsi="Arial" w:cs="Arial"/>
          <w:b/>
          <w:bCs/>
        </w:rPr>
        <w:t xml:space="preserve">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w:t>
      </w:r>
      <w:proofErr w:type="gramStart"/>
      <w:r w:rsidRPr="00FA79BF">
        <w:rPr>
          <w:rFonts w:ascii="Arial" w:hAnsi="Arial" w:cs="Arial"/>
          <w:szCs w:val="24"/>
        </w:rPr>
        <w:t>out of pocket</w:t>
      </w:r>
      <w:proofErr w:type="gramEnd"/>
      <w:r w:rsidRPr="00FA79BF">
        <w:rPr>
          <w:rFonts w:ascii="Arial" w:hAnsi="Arial" w:cs="Arial"/>
          <w:szCs w:val="24"/>
        </w:rPr>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w:t>
      </w:r>
      <w:proofErr w:type="spellStart"/>
      <w:r w:rsidR="00C024B2">
        <w:rPr>
          <w:rFonts w:ascii="Arial" w:hAnsi="Arial" w:cs="Arial"/>
          <w:szCs w:val="24"/>
        </w:rPr>
        <w:t>feu</w:t>
      </w:r>
      <w:r w:rsidR="00D864F4">
        <w:rPr>
          <w:rFonts w:ascii="Arial" w:hAnsi="Arial" w:cs="Arial"/>
          <w:szCs w:val="24"/>
        </w:rPr>
        <w:t>hold</w:t>
      </w:r>
      <w:proofErr w:type="spellEnd"/>
      <w:r w:rsidR="00D864F4">
        <w:rPr>
          <w:rFonts w:ascii="Arial" w:hAnsi="Arial" w:cs="Arial"/>
          <w:szCs w:val="24"/>
        </w:rPr>
        <w:t xml:space="preserve">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w:t>
      </w:r>
      <w:proofErr w:type="gramStart"/>
      <w:r w:rsidRPr="00FA79BF">
        <w:rPr>
          <w:rFonts w:ascii="Arial" w:hAnsi="Arial" w:cs="Arial"/>
          <w:szCs w:val="24"/>
        </w:rPr>
        <w:t>twenty eight</w:t>
      </w:r>
      <w:proofErr w:type="gramEnd"/>
      <w:r w:rsidRPr="00FA79BF">
        <w:rPr>
          <w:rFonts w:ascii="Arial" w:hAnsi="Arial" w:cs="Arial"/>
          <w:szCs w:val="24"/>
        </w:rPr>
        <w:t xml:space="preserve">)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w:t>
      </w:r>
      <w:proofErr w:type="spellStart"/>
      <w:r w:rsidRPr="00FA79BF">
        <w:rPr>
          <w:rFonts w:ascii="Arial" w:hAnsi="Arial" w:cs="Arial"/>
          <w:szCs w:val="24"/>
        </w:rPr>
        <w:t>days notice</w:t>
      </w:r>
      <w:proofErr w:type="spellEnd"/>
      <w:r w:rsidRPr="00FA79BF">
        <w:rPr>
          <w:rFonts w:ascii="Arial" w:hAnsi="Arial" w:cs="Arial"/>
          <w:szCs w:val="24"/>
        </w:rPr>
        <w:t xml:space="preserv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proofErr w:type="gramStart"/>
      <w:r w:rsidRPr="00FA79BF">
        <w:rPr>
          <w:rFonts w:ascii="Arial" w:hAnsi="Arial" w:cs="Arial"/>
          <w:szCs w:val="24"/>
        </w:rPr>
        <w:t>and;</w:t>
      </w:r>
      <w:proofErr w:type="gramEnd"/>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 xml:space="preserve">Relevant Transmission </w:t>
      </w:r>
      <w:proofErr w:type="gramStart"/>
      <w:r w:rsidRPr="00FA79BF">
        <w:rPr>
          <w:rFonts w:ascii="Arial" w:hAnsi="Arial" w:cs="Arial"/>
          <w:b/>
          <w:szCs w:val="24"/>
        </w:rPr>
        <w:t>Licensee</w:t>
      </w:r>
      <w:r w:rsidRPr="00FA79BF">
        <w:rPr>
          <w:rFonts w:ascii="Arial" w:hAnsi="Arial" w:cs="Arial"/>
          <w:szCs w:val="24"/>
        </w:rPr>
        <w:t xml:space="preserve">  and</w:t>
      </w:r>
      <w:proofErr w:type="gramEnd"/>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proofErr w:type="gramStart"/>
      <w:r w:rsidRPr="00FA79BF">
        <w:rPr>
          <w:rFonts w:ascii="Arial" w:hAnsi="Arial" w:cs="Arial"/>
          <w:b/>
          <w:szCs w:val="24"/>
        </w:rPr>
        <w:t>The</w:t>
      </w:r>
      <w:proofErr w:type="gramEnd"/>
      <w:r w:rsidRPr="00FA79BF">
        <w:rPr>
          <w:rFonts w:ascii="Arial" w:hAnsi="Arial" w:cs="Arial"/>
          <w:b/>
          <w:szCs w:val="24"/>
        </w:rPr>
        <w:t xml:space="preserv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w:t>
      </w:r>
      <w:proofErr w:type="gramStart"/>
      <w:r w:rsidRPr="00FA79BF">
        <w:rPr>
          <w:rFonts w:ascii="Arial" w:hAnsi="Arial" w:cs="Arial"/>
          <w:szCs w:val="24"/>
        </w:rPr>
        <w:t>may be shall be</w:t>
      </w:r>
      <w:proofErr w:type="gramEnd"/>
      <w:r w:rsidRPr="00FA79BF">
        <w:rPr>
          <w:rFonts w:ascii="Arial" w:hAnsi="Arial" w:cs="Arial"/>
          <w:szCs w:val="24"/>
        </w:rPr>
        <w:t xml:space="preserv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w:t>
      </w:r>
      <w:proofErr w:type="gramStart"/>
      <w:r w:rsidRPr="00FA79BF">
        <w:rPr>
          <w:rFonts w:ascii="Arial" w:hAnsi="Arial" w:cs="Arial"/>
          <w:szCs w:val="24"/>
        </w:rPr>
        <w:t>on a daily basis</w:t>
      </w:r>
      <w:proofErr w:type="gramEnd"/>
      <w:r w:rsidRPr="00FA79BF">
        <w:rPr>
          <w:rFonts w:ascii="Arial" w:hAnsi="Arial" w:cs="Arial"/>
          <w:szCs w:val="24"/>
        </w:rPr>
        <w:t xml:space="preserve">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proofErr w:type="gramStart"/>
      <w:r w:rsidRPr="00FA79BF">
        <w:rPr>
          <w:rFonts w:ascii="Arial" w:hAnsi="Arial" w:cs="Arial"/>
          <w:b/>
          <w:szCs w:val="24"/>
        </w:rPr>
        <w:t>User's  Equipment</w:t>
      </w:r>
      <w:proofErr w:type="gramEnd"/>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w:t>
      </w:r>
      <w:proofErr w:type="gramStart"/>
      <w:r w:rsidRPr="00FA79BF">
        <w:rPr>
          <w:rFonts w:ascii="Arial" w:hAnsi="Arial" w:cs="Arial"/>
          <w:szCs w:val="24"/>
        </w:rPr>
        <w:t>parties:-</w:t>
      </w:r>
      <w:proofErr w:type="gramEnd"/>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w:t>
      </w:r>
      <w:proofErr w:type="gramStart"/>
      <w:r w:rsidRPr="00FA79BF">
        <w:rPr>
          <w:rFonts w:ascii="Arial" w:hAnsi="Arial" w:cs="Arial"/>
          <w:szCs w:val="24"/>
        </w:rPr>
        <w:t>submission  of</w:t>
      </w:r>
      <w:proofErr w:type="gramEnd"/>
      <w:r w:rsidRPr="00FA79BF">
        <w:rPr>
          <w:rFonts w:ascii="Arial" w:hAnsi="Arial" w:cs="Arial"/>
          <w:szCs w:val="24"/>
        </w:rPr>
        <w:t xml:space="preserve">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Default="0046383A" w:rsidP="22C7900F">
      <w:pPr>
        <w:pStyle w:val="clauseindent"/>
        <w:ind w:left="709" w:hanging="709"/>
        <w:jc w:val="both"/>
        <w:rPr>
          <w:ins w:id="456" w:author="Angela Quinn (NESO)" w:date="2024-10-18T17:54:00Z"/>
          <w:rFonts w:ascii="Arial" w:hAnsi="Arial" w:cs="Arial"/>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78BB6A21" w14:textId="778DAEA1" w:rsidR="006533A4" w:rsidRPr="00DD09B3"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457" w:author="Angela Quinn (NESO)" w:date="2024-10-18T17:56:00Z"/>
          <w:i/>
          <w:iCs/>
          <w:szCs w:val="24"/>
        </w:rPr>
      </w:pPr>
      <w:ins w:id="458" w:author="Angela Quinn (NESO)" w:date="2024-10-18T17:57:00Z">
        <w:r w:rsidRPr="00E435DA">
          <w:rPr>
            <w:szCs w:val="24"/>
          </w:rPr>
          <w:t>7.2</w:t>
        </w:r>
        <w:r>
          <w:rPr>
            <w:b/>
            <w:bCs/>
            <w:szCs w:val="24"/>
          </w:rPr>
          <w:tab/>
        </w:r>
      </w:ins>
      <w:ins w:id="459" w:author="Angela Quinn (NESO)" w:date="2024-10-18T17:56:00Z">
        <w:r w:rsidR="006533A4" w:rsidRPr="00DD09B3">
          <w:rPr>
            <w:b/>
            <w:bCs/>
            <w:szCs w:val="24"/>
          </w:rPr>
          <w:t>Compliance with Original Red Line Boundary</w:t>
        </w:r>
        <w:r w:rsidR="006533A4" w:rsidRPr="00DD09B3">
          <w:rPr>
            <w:szCs w:val="24"/>
          </w:rPr>
          <w:t xml:space="preserve"> </w:t>
        </w:r>
        <w:r w:rsidR="006533A4" w:rsidRPr="00DD09B3">
          <w:rPr>
            <w:i/>
            <w:iCs/>
            <w:szCs w:val="24"/>
          </w:rPr>
          <w:t xml:space="preserve">-add only where it’s a </w:t>
        </w:r>
        <w:r w:rsidR="006533A4" w:rsidRPr="00DD09B3">
          <w:rPr>
            <w:b/>
            <w:bCs/>
            <w:i/>
            <w:iCs/>
            <w:szCs w:val="24"/>
          </w:rPr>
          <w:t>Gated Agreement</w:t>
        </w:r>
        <w:r w:rsidR="006533A4" w:rsidRPr="00DD09B3">
          <w:rPr>
            <w:i/>
            <w:iCs/>
            <w:szCs w:val="24"/>
          </w:rPr>
          <w:t xml:space="preserve"> for a direct connection </w:t>
        </w:r>
      </w:ins>
    </w:p>
    <w:p w14:paraId="48E37A69" w14:textId="77777777" w:rsidR="006533A4" w:rsidRPr="00DD09B3" w:rsidRDefault="006533A4" w:rsidP="006533A4">
      <w:pPr>
        <w:pStyle w:val="paragraph"/>
        <w:spacing w:before="0" w:beforeAutospacing="0" w:after="0" w:afterAutospacing="0"/>
        <w:ind w:left="720"/>
        <w:jc w:val="both"/>
        <w:textAlignment w:val="baseline"/>
        <w:rPr>
          <w:ins w:id="460" w:author="Angela Quinn (NESO)" w:date="2024-10-18T17:56:00Z"/>
          <w:rStyle w:val="normaltextrun"/>
          <w:rFonts w:ascii="Arial" w:hAnsi="Arial" w:cs="Arial"/>
          <w:color w:val="FF0000"/>
        </w:rPr>
      </w:pPr>
    </w:p>
    <w:p w14:paraId="59DBE2E3" w14:textId="77777777" w:rsidR="006533A4" w:rsidRPr="00DD09B3" w:rsidRDefault="006533A4" w:rsidP="006533A4">
      <w:pPr>
        <w:pStyle w:val="paragraph"/>
        <w:spacing w:before="0" w:beforeAutospacing="0" w:after="0" w:afterAutospacing="0"/>
        <w:ind w:left="720"/>
        <w:jc w:val="both"/>
        <w:textAlignment w:val="baseline"/>
        <w:rPr>
          <w:ins w:id="461" w:author="Angela Quinn (NESO)" w:date="2024-10-18T17:56:00Z"/>
          <w:rFonts w:ascii="Arial" w:hAnsi="Arial" w:cs="Arial"/>
        </w:rPr>
      </w:pPr>
      <w:ins w:id="462" w:author="Angela Quinn (NESO)" w:date="2024-10-18T17:56: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at a </w:t>
        </w:r>
        <w:r w:rsidRPr="00DD09B3">
          <w:rPr>
            <w:rStyle w:val="normaltextrun"/>
            <w:rFonts w:ascii="Arial" w:hAnsi="Arial" w:cs="Arial"/>
            <w:b/>
            <w:bCs/>
            <w:color w:val="FF0000"/>
          </w:rPr>
          <w:t>User Progression Milestone</w:t>
        </w:r>
        <w:r w:rsidRPr="00DD09B3">
          <w:rPr>
            <w:rStyle w:val="normaltextrun"/>
            <w:rFonts w:ascii="Arial" w:hAnsi="Arial" w:cs="Arial"/>
            <w:color w:val="FF0000"/>
          </w:rPr>
          <w:t xml:space="preserve"> 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(other than as it may be changed under the </w:t>
        </w:r>
        <w:r w:rsidRPr="00DD09B3">
          <w:rPr>
            <w:rStyle w:val="normaltextrun"/>
            <w:rFonts w:ascii="Arial" w:hAnsi="Arial" w:cs="Arial"/>
            <w:b/>
            <w:bCs/>
            <w:color w:val="FF0000"/>
          </w:rPr>
          <w:t>Gate 2 Criteria</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 </w:t>
        </w:r>
        <w:proofErr w:type="gramStart"/>
        <w:r w:rsidRPr="00DD09B3">
          <w:rPr>
            <w:rStyle w:val="normaltextrun"/>
            <w:rFonts w:ascii="Arial" w:hAnsi="Arial" w:cs="Arial"/>
            <w:color w:val="FF0000"/>
          </w:rPr>
          <w:t>as a consequence</w:t>
        </w:r>
        <w:proofErr w:type="gramEnd"/>
        <w:r w:rsidRPr="00DD09B3">
          <w:rPr>
            <w:rStyle w:val="normaltextrun"/>
            <w:rFonts w:ascii="Arial" w:hAnsi="Arial" w:cs="Arial"/>
            <w:color w:val="FF0000"/>
          </w:rPr>
          <w:t xml:space="preserve"> the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639C0903" w14:textId="77777777" w:rsidR="006533A4" w:rsidRPr="00DD09B3" w:rsidRDefault="006533A4" w:rsidP="006533A4">
      <w:pPr>
        <w:pStyle w:val="paragraph"/>
        <w:spacing w:before="0" w:beforeAutospacing="0" w:after="0" w:afterAutospacing="0"/>
        <w:ind w:left="709"/>
        <w:textAlignment w:val="baseline"/>
        <w:rPr>
          <w:ins w:id="463" w:author="Angela Quinn (NESO)" w:date="2024-10-18T17:56:00Z"/>
          <w:rStyle w:val="normaltextrun"/>
          <w:rFonts w:ascii="Arial" w:hAnsi="Arial" w:cs="Arial"/>
          <w:color w:val="FF0000"/>
        </w:rPr>
      </w:pPr>
    </w:p>
    <w:p w14:paraId="74129D2A" w14:textId="77777777" w:rsidR="006533A4" w:rsidRPr="00DD09B3" w:rsidRDefault="006533A4" w:rsidP="002D19C3">
      <w:pPr>
        <w:pStyle w:val="paragraph"/>
        <w:numPr>
          <w:ilvl w:val="2"/>
          <w:numId w:val="13"/>
        </w:numPr>
        <w:spacing w:before="0" w:beforeAutospacing="0" w:after="0" w:afterAutospacing="0"/>
        <w:textAlignment w:val="baseline"/>
        <w:rPr>
          <w:ins w:id="464" w:author="Angela Quinn (NESO)" w:date="2024-10-18T17:56:00Z"/>
          <w:rFonts w:ascii="Arial" w:hAnsi="Arial" w:cs="Arial"/>
        </w:rPr>
      </w:pPr>
      <w:ins w:id="465" w:author="Angela Quinn (NESO)" w:date="2024-10-18T17:56: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092455BD" w14:textId="77777777" w:rsidR="006533A4" w:rsidRPr="00DD09B3" w:rsidRDefault="006533A4" w:rsidP="006533A4">
      <w:pPr>
        <w:pStyle w:val="paragraph"/>
        <w:spacing w:before="0" w:beforeAutospacing="0" w:after="0" w:afterAutospacing="0"/>
        <w:ind w:firstLine="708"/>
        <w:textAlignment w:val="baseline"/>
        <w:rPr>
          <w:ins w:id="466" w:author="Angela Quinn (NESO)" w:date="2024-10-18T17:56:00Z"/>
          <w:rStyle w:val="normaltextrun"/>
          <w:rFonts w:ascii="Arial" w:hAnsi="Arial" w:cs="Arial"/>
          <w:color w:val="FF0000"/>
        </w:rPr>
      </w:pPr>
    </w:p>
    <w:p w14:paraId="51F9E257" w14:textId="77777777" w:rsidR="006533A4" w:rsidRPr="00DD09B3" w:rsidRDefault="006533A4" w:rsidP="002D19C3">
      <w:pPr>
        <w:pStyle w:val="paragraph"/>
        <w:numPr>
          <w:ilvl w:val="2"/>
          <w:numId w:val="13"/>
        </w:numPr>
        <w:spacing w:before="0" w:beforeAutospacing="0" w:after="0" w:afterAutospacing="0"/>
        <w:textAlignment w:val="baseline"/>
        <w:rPr>
          <w:ins w:id="467" w:author="Angela Quinn (NESO)" w:date="2024-10-18T17:56:00Z"/>
          <w:rFonts w:ascii="Arial" w:hAnsi="Arial" w:cs="Arial"/>
        </w:rPr>
      </w:pPr>
      <w:ins w:id="468" w:author="Angela Quinn (NESO)" w:date="2024-10-18T17:56:00Z">
        <w:r w:rsidRPr="00DD09B3">
          <w:rPr>
            <w:rStyle w:val="normaltextrun"/>
            <w:rFonts w:ascii="Arial" w:hAnsi="Arial" w:cs="Arial"/>
            <w:color w:val="FF0000"/>
          </w:rPr>
          <w:t xml:space="preserve">remove that technology if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 technology is reduced to 0 MW.</w:t>
        </w:r>
        <w:r w:rsidRPr="00DD09B3">
          <w:rPr>
            <w:rStyle w:val="eop"/>
            <w:rFonts w:ascii="Arial" w:hAnsi="Arial" w:cs="Arial"/>
            <w:color w:val="FF0000"/>
          </w:rPr>
          <w:t> </w:t>
        </w:r>
      </w:ins>
    </w:p>
    <w:p w14:paraId="7A6D03A9" w14:textId="77777777" w:rsidR="006533A4" w:rsidRPr="00DD09B3" w:rsidRDefault="006533A4" w:rsidP="006533A4">
      <w:pPr>
        <w:pStyle w:val="paragraph"/>
        <w:spacing w:before="0" w:beforeAutospacing="0" w:after="0" w:afterAutospacing="0"/>
        <w:jc w:val="both"/>
        <w:textAlignment w:val="baseline"/>
        <w:rPr>
          <w:ins w:id="469" w:author="Angela Quinn (NESO)" w:date="2024-10-18T17:56:00Z"/>
          <w:rStyle w:val="normaltextrun"/>
          <w:rFonts w:ascii="Arial" w:hAnsi="Arial" w:cs="Arial"/>
          <w:color w:val="FF0000"/>
        </w:rPr>
      </w:pPr>
    </w:p>
    <w:p w14:paraId="4332655A" w14:textId="07F2C0C8" w:rsidR="006533A4" w:rsidRPr="00DD09B3" w:rsidRDefault="006533A4" w:rsidP="002D19C3">
      <w:pPr>
        <w:pStyle w:val="paragraph"/>
        <w:numPr>
          <w:ilvl w:val="2"/>
          <w:numId w:val="13"/>
        </w:numPr>
        <w:spacing w:before="0" w:beforeAutospacing="0" w:after="0" w:afterAutospacing="0"/>
        <w:jc w:val="both"/>
        <w:textAlignment w:val="baseline"/>
        <w:rPr>
          <w:ins w:id="470" w:author="Angela Quinn (NESO)" w:date="2024-10-18T17:56:00Z"/>
          <w:rFonts w:ascii="Arial" w:hAnsi="Arial" w:cs="Arial"/>
        </w:rPr>
      </w:pPr>
      <w:ins w:id="471" w:author="Angela Quinn (NESO)" w:date="2024-10-18T17:56:00Z">
        <w:r w:rsidRPr="00DD09B3">
          <w:rPr>
            <w:rStyle w:val="normaltextrun"/>
            <w:rFonts w:ascii="Arial" w:hAnsi="Arial" w:cs="Arial"/>
            <w:color w:val="FF0000"/>
          </w:rPr>
          <w:t>reduce the [relevant capacity</w:t>
        </w:r>
        <w:r w:rsidRPr="00DD09B3">
          <w:rPr>
            <w:rStyle w:val="normaltextrun"/>
            <w:rFonts w:ascii="Arial" w:hAnsi="Arial" w:cs="Arial"/>
            <w:b/>
            <w:bCs/>
            <w:color w:val="FF0000"/>
          </w:rPr>
          <w:t>]</w:t>
        </w:r>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472" w:author="Angela Quinn (NESO)" w:date="2024-10-18T17:57:00Z">
        <w:r w:rsidR="00E435DA" w:rsidRPr="0015543C">
          <w:rPr>
            <w:rStyle w:val="normaltextrun"/>
            <w:rFonts w:ascii="Arial" w:hAnsi="Arial" w:cs="Arial"/>
            <w:color w:val="FF0000"/>
          </w:rPr>
          <w:t>[capacity</w:t>
        </w:r>
        <w:r w:rsidR="0015543C" w:rsidRPr="0015543C">
          <w:rPr>
            <w:rStyle w:val="normaltextrun"/>
            <w:rFonts w:ascii="Arial" w:hAnsi="Arial" w:cs="Arial"/>
            <w:color w:val="FF0000"/>
          </w:rPr>
          <w:t>]</w:t>
        </w:r>
      </w:ins>
      <w:ins w:id="473" w:author="Angela Quinn (NESO)" w:date="2024-10-18T17:56:00Z">
        <w:r w:rsidRPr="00DD09B3">
          <w:rPr>
            <w:rStyle w:val="normaltextrun"/>
            <w:rFonts w:ascii="Arial" w:hAnsi="Arial" w:cs="Arial"/>
            <w:color w:val="FF0000"/>
          </w:rPr>
          <w:t xml:space="preserve"> </w:t>
        </w:r>
      </w:ins>
      <w:ins w:id="474" w:author="Angela Quinn (NESO)" w:date="2024-10-18T17:58:00Z">
        <w:r w:rsidR="0015543C">
          <w:rPr>
            <w:rStyle w:val="normaltextrun"/>
            <w:rFonts w:ascii="Arial" w:hAnsi="Arial" w:cs="Arial"/>
            <w:color w:val="FF0000"/>
          </w:rPr>
          <w:t xml:space="preserve">and </w:t>
        </w:r>
      </w:ins>
      <w:ins w:id="475" w:author="Angela Quinn (NESO)" w:date="2024-10-18T17:56:00Z">
        <w:r w:rsidRPr="00DD09B3">
          <w:rPr>
            <w:rStyle w:val="normaltextrun"/>
            <w:rFonts w:ascii="Arial" w:hAnsi="Arial" w:cs="Arial"/>
            <w:color w:val="FF0000"/>
          </w:rPr>
          <w:t xml:space="preserve">such that </w:t>
        </w:r>
        <w:r>
          <w:rPr>
            <w:rStyle w:val="normaltextrun"/>
            <w:rFonts w:ascii="Arial" w:hAnsi="Arial" w:cs="Arial"/>
            <w:color w:val="FF0000"/>
          </w:rPr>
          <w:t xml:space="preserve">the [capacity] </w:t>
        </w:r>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p>
    <w:p w14:paraId="3DA42C40" w14:textId="77777777" w:rsidR="006533A4" w:rsidRPr="00FA79BF" w:rsidRDefault="006533A4" w:rsidP="22C7900F">
      <w:pPr>
        <w:pStyle w:val="clauseindent"/>
        <w:ind w:left="709" w:hanging="709"/>
        <w:jc w:val="both"/>
        <w:rPr>
          <w:rFonts w:ascii="Arial" w:hAnsi="Arial" w:cs="Arial"/>
          <w:b/>
          <w:bCs/>
        </w:rPr>
      </w:pP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t>
      </w:r>
      <w:proofErr w:type="gramStart"/>
      <w:r w:rsidRPr="00FA79BF">
        <w:rPr>
          <w:rFonts w:cs="Arial"/>
          <w:szCs w:val="24"/>
        </w:rPr>
        <w:t>whether or not</w:t>
      </w:r>
      <w:proofErr w:type="gramEnd"/>
      <w:r w:rsidRPr="00FA79BF">
        <w:rPr>
          <w:rFonts w:cs="Arial"/>
          <w:szCs w:val="24"/>
        </w:rPr>
        <w:t xml:space="preserve">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t>
      </w:r>
      <w:proofErr w:type="gramStart"/>
      <w:r w:rsidRPr="00FA79BF">
        <w:rPr>
          <w:rFonts w:cs="Arial"/>
          <w:szCs w:val="24"/>
        </w:rPr>
        <w:t>which  in</w:t>
      </w:r>
      <w:proofErr w:type="gramEnd"/>
      <w:r w:rsidRPr="00FA79BF">
        <w:rPr>
          <w:rFonts w:cs="Arial"/>
          <w:szCs w:val="24"/>
        </w:rPr>
        <w:t xml:space="preserve">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w:t>
      </w:r>
      <w:proofErr w:type="gramStart"/>
      <w:r w:rsidRPr="00FA79BF">
        <w:rPr>
          <w:rFonts w:cs="Arial"/>
          <w:szCs w:val="24"/>
        </w:rPr>
        <w:t>forthwith:-</w:t>
      </w:r>
      <w:proofErr w:type="gramEnd"/>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proofErr w:type="gramStart"/>
      <w:r w:rsidRPr="00FA79BF">
        <w:rPr>
          <w:rFonts w:cs="Arial"/>
          <w:b/>
          <w:szCs w:val="24"/>
        </w:rPr>
        <w:t>User</w:t>
      </w:r>
      <w:r w:rsidRPr="00FA79BF">
        <w:rPr>
          <w:rFonts w:cs="Arial"/>
          <w:szCs w:val="24"/>
        </w:rPr>
        <w:t>:-</w:t>
      </w:r>
      <w:proofErr w:type="gramEnd"/>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w:t>
      </w:r>
      <w:proofErr w:type="gramStart"/>
      <w:r w:rsidRPr="00FA79BF">
        <w:rPr>
          <w:rFonts w:cs="Arial"/>
          <w:szCs w:val="24"/>
        </w:rPr>
        <w:t>Poor’s</w:t>
      </w:r>
      <w:proofErr w:type="gramEnd"/>
      <w:r w:rsidRPr="00FA79BF">
        <w:rPr>
          <w:rFonts w:cs="Arial"/>
          <w:szCs w:val="24"/>
        </w:rPr>
        <w:t xml:space="preserve">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w:t>
      </w:r>
      <w:proofErr w:type="spellStart"/>
      <w:r w:rsidRPr="00FA79BF">
        <w:rPr>
          <w:rFonts w:cs="Arial"/>
          <w:szCs w:val="24"/>
        </w:rPr>
        <w:t>i</w:t>
      </w:r>
      <w:proofErr w:type="spellEnd"/>
      <w:r w:rsidRPr="00FA79BF">
        <w:rPr>
          <w:rFonts w:cs="Arial"/>
          <w:szCs w:val="24"/>
        </w:rPr>
        <w:t>)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w:t>
      </w:r>
      <w:proofErr w:type="gramStart"/>
      <w:r w:rsidRPr="00FA79BF">
        <w:rPr>
          <w:rFonts w:cs="Arial"/>
          <w:szCs w:val="24"/>
        </w:rPr>
        <w:t>of:-</w:t>
      </w:r>
      <w:proofErr w:type="gramEnd"/>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proofErr w:type="gramStart"/>
      <w:r w:rsidRPr="00FA79BF">
        <w:rPr>
          <w:rFonts w:cs="Arial"/>
          <w:b/>
          <w:szCs w:val="24"/>
        </w:rPr>
        <w:t>The</w:t>
      </w:r>
      <w:proofErr w:type="gramEnd"/>
      <w:r w:rsidRPr="00FA79BF">
        <w:rPr>
          <w:rFonts w:cs="Arial"/>
          <w:b/>
          <w:szCs w:val="24"/>
        </w:rPr>
        <w:t xml:space="preserv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w:t>
      </w:r>
      <w:proofErr w:type="gramStart"/>
      <w:r w:rsidRPr="00FA79BF">
        <w:rPr>
          <w:rFonts w:cs="Arial"/>
          <w:szCs w:val="24"/>
        </w:rPr>
        <w:t>in excess of</w:t>
      </w:r>
      <w:proofErr w:type="gramEnd"/>
      <w:r w:rsidRPr="00FA79BF">
        <w:rPr>
          <w:rFonts w:cs="Arial"/>
          <w:szCs w:val="24"/>
        </w:rPr>
        <w:t xml:space="preserve">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proofErr w:type="gramStart"/>
      <w:r w:rsidRPr="00FA79BF">
        <w:rPr>
          <w:rFonts w:cs="Arial"/>
          <w:b/>
          <w:bCs/>
          <w:szCs w:val="24"/>
        </w:rPr>
        <w:t>The</w:t>
      </w:r>
      <w:proofErr w:type="gramEnd"/>
      <w:r w:rsidRPr="00FA79BF">
        <w:rPr>
          <w:rFonts w:cs="Arial"/>
          <w:b/>
          <w:bCs/>
          <w:szCs w:val="24"/>
        </w:rPr>
        <w:t xml:space="preserv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w:t>
      </w:r>
      <w:proofErr w:type="gramStart"/>
      <w:r w:rsidRPr="00FA79BF">
        <w:rPr>
          <w:rFonts w:cs="Arial"/>
          <w:szCs w:val="24"/>
        </w:rPr>
        <w:t>Section  2</w:t>
      </w:r>
      <w:proofErr w:type="gramEnd"/>
      <w:r w:rsidRPr="00FA79BF">
        <w:rPr>
          <w:rFonts w:cs="Arial"/>
          <w:szCs w:val="24"/>
        </w:rPr>
        <w:t xml:space="preserve"> Part III of the </w:t>
      </w:r>
      <w:r w:rsidRPr="00FA79BF">
        <w:rPr>
          <w:rFonts w:cs="Arial"/>
          <w:b/>
          <w:szCs w:val="24"/>
        </w:rPr>
        <w:t>CUSC</w:t>
      </w:r>
      <w:r w:rsidRPr="00FA79BF">
        <w:rPr>
          <w:rFonts w:cs="Arial"/>
          <w:szCs w:val="24"/>
        </w:rPr>
        <w:t xml:space="preserve">.  Until such time as the security arrangements </w:t>
      </w:r>
      <w:proofErr w:type="gramStart"/>
      <w:r w:rsidRPr="00FA79BF">
        <w:rPr>
          <w:rFonts w:cs="Arial"/>
          <w:szCs w:val="24"/>
        </w:rPr>
        <w:t>are</w:t>
      </w:r>
      <w:proofErr w:type="gramEnd"/>
      <w:r w:rsidRPr="00FA79BF">
        <w:rPr>
          <w:rFonts w:cs="Arial"/>
          <w:szCs w:val="24"/>
        </w:rPr>
        <w:t xml:space="preserv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w:t>
      </w:r>
      <w:proofErr w:type="gramStart"/>
      <w:r w:rsidRPr="00FA79BF">
        <w:rPr>
          <w:rFonts w:cs="Arial"/>
          <w:szCs w:val="24"/>
        </w:rPr>
        <w:t>to:-</w:t>
      </w:r>
      <w:proofErr w:type="gramEnd"/>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w:t>
      </w:r>
      <w:proofErr w:type="gramStart"/>
      <w:r w:rsidRPr="00FA79BF">
        <w:rPr>
          <w:rFonts w:cs="Arial"/>
          <w:szCs w:val="24"/>
        </w:rPr>
        <w:t>restrict</w:t>
      </w:r>
      <w:proofErr w:type="gramEnd"/>
      <w:r w:rsidRPr="00FA79BF">
        <w:rPr>
          <w:rFonts w:cs="Arial"/>
          <w:szCs w:val="24"/>
        </w:rPr>
        <w:t xml:space="preserve">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proofErr w:type="gramStart"/>
      <w:r w:rsidRPr="00FA79BF">
        <w:rPr>
          <w:rFonts w:cs="Arial"/>
          <w:b/>
          <w:bCs/>
          <w:szCs w:val="24"/>
        </w:rPr>
        <w:t>The</w:t>
      </w:r>
      <w:proofErr w:type="gramEnd"/>
      <w:r w:rsidRPr="00FA79BF">
        <w:rPr>
          <w:rFonts w:cs="Arial"/>
          <w:b/>
          <w:bCs/>
          <w:szCs w:val="24"/>
        </w:rPr>
        <w:t xml:space="preserv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w:t>
      </w:r>
      <w:proofErr w:type="gramStart"/>
      <w:r w:rsidRPr="00FA79BF">
        <w:rPr>
          <w:rFonts w:cs="Arial"/>
          <w:szCs w:val="24"/>
        </w:rPr>
        <w:t>in excess of</w:t>
      </w:r>
      <w:proofErr w:type="gramEnd"/>
      <w:r w:rsidRPr="00FA79BF">
        <w:rPr>
          <w:rFonts w:cs="Arial"/>
          <w:szCs w:val="24"/>
        </w:rPr>
        <w:t xml:space="preserve">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proofErr w:type="gramStart"/>
      <w:r w:rsidRPr="00FA79BF">
        <w:rPr>
          <w:rFonts w:cs="Arial"/>
          <w:b/>
          <w:bCs/>
          <w:szCs w:val="24"/>
        </w:rPr>
        <w:t>The</w:t>
      </w:r>
      <w:proofErr w:type="gramEnd"/>
      <w:r w:rsidRPr="00FA79BF">
        <w:rPr>
          <w:rFonts w:cs="Arial"/>
          <w:b/>
          <w:bCs/>
          <w:szCs w:val="24"/>
        </w:rPr>
        <w:t xml:space="preserv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w:t>
      </w:r>
      <w:proofErr w:type="gramStart"/>
      <w:r w:rsidRPr="00FA79BF">
        <w:rPr>
          <w:rFonts w:cs="Arial"/>
          <w:szCs w:val="24"/>
        </w:rPr>
        <w:t>are</w:t>
      </w:r>
      <w:proofErr w:type="gramEnd"/>
      <w:r w:rsidRPr="00FA79BF">
        <w:rPr>
          <w:rFonts w:cs="Arial"/>
          <w:szCs w:val="24"/>
        </w:rPr>
        <w:t xml:space="preserv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t>
      </w:r>
      <w:proofErr w:type="gramStart"/>
      <w:r w:rsidRPr="00FA79BF">
        <w:rPr>
          <w:rFonts w:cs="Arial"/>
          <w:szCs w:val="24"/>
        </w:rPr>
        <w:t>whether or not</w:t>
      </w:r>
      <w:proofErr w:type="gramEnd"/>
      <w:r w:rsidRPr="00FA79BF">
        <w:rPr>
          <w:rFonts w:cs="Arial"/>
          <w:szCs w:val="24"/>
        </w:rPr>
        <w:t xml:space="preserve">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 xml:space="preserve">Event of </w:t>
      </w:r>
      <w:proofErr w:type="gramStart"/>
      <w:r w:rsidRPr="00FA79BF">
        <w:rPr>
          <w:rFonts w:cs="Arial"/>
          <w:b/>
          <w:szCs w:val="24"/>
        </w:rPr>
        <w:t>Default</w:t>
      </w:r>
      <w:r w:rsidRPr="00FA79BF">
        <w:rPr>
          <w:rFonts w:cs="Arial"/>
          <w:szCs w:val="24"/>
        </w:rPr>
        <w:t>:-</w:t>
      </w:r>
      <w:proofErr w:type="gramEnd"/>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(in relation to paragraphs (</w:t>
      </w:r>
      <w:proofErr w:type="spellStart"/>
      <w:r w:rsidRPr="00FA79BF">
        <w:rPr>
          <w:rFonts w:cs="Arial"/>
          <w:szCs w:val="24"/>
        </w:rPr>
        <w:t>i</w:t>
      </w:r>
      <w:proofErr w:type="spellEnd"/>
      <w:r w:rsidRPr="00FA79BF">
        <w:rPr>
          <w:rFonts w:cs="Arial"/>
          <w:szCs w:val="24"/>
        </w:rPr>
        <w:t xml:space="preserve">) or (ii) or (iii) above) if at </w:t>
      </w:r>
      <w:proofErr w:type="spellStart"/>
      <w:r w:rsidRPr="00FA79BF">
        <w:rPr>
          <w:rFonts w:cs="Arial"/>
          <w:szCs w:val="24"/>
        </w:rPr>
        <w:t>anytime</w:t>
      </w:r>
      <w:proofErr w:type="spellEnd"/>
      <w:r w:rsidRPr="00FA79BF">
        <w:rPr>
          <w:rFonts w:cs="Arial"/>
          <w:szCs w:val="24"/>
        </w:rPr>
        <w:t xml:space="preserv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 xml:space="preserve">Event of </w:t>
      </w:r>
      <w:proofErr w:type="gramStart"/>
      <w:r w:rsidRPr="00FA79BF">
        <w:rPr>
          <w:rFonts w:cs="Arial"/>
          <w:b/>
          <w:szCs w:val="24"/>
        </w:rPr>
        <w:t>Default</w:t>
      </w:r>
      <w:r w:rsidRPr="00FA79BF">
        <w:rPr>
          <w:rFonts w:cs="Arial"/>
          <w:szCs w:val="24"/>
        </w:rPr>
        <w:t>:-</w:t>
      </w:r>
      <w:proofErr w:type="gramEnd"/>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either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w:t>
      </w:r>
      <w:proofErr w:type="gramStart"/>
      <w:r w:rsidRPr="00FA79BF">
        <w:rPr>
          <w:rFonts w:cs="Arial"/>
          <w:szCs w:val="24"/>
        </w:rPr>
        <w:t>fails:-</w:t>
      </w:r>
      <w:proofErr w:type="gramEnd"/>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regarding (</w:t>
      </w:r>
      <w:proofErr w:type="spellStart"/>
      <w:r w:rsidRPr="00FA79BF">
        <w:rPr>
          <w:rFonts w:cs="Arial"/>
          <w:szCs w:val="24"/>
        </w:rPr>
        <w:t>i</w:t>
      </w:r>
      <w:proofErr w:type="spellEnd"/>
      <w:r w:rsidRPr="00FA79BF">
        <w:rPr>
          <w:rFonts w:cs="Arial"/>
          <w:szCs w:val="24"/>
        </w:rPr>
        <w:t xml:space="preserve">)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w:t>
      </w:r>
      <w:proofErr w:type="spellStart"/>
      <w:r w:rsidRPr="00FA79BF">
        <w:rPr>
          <w:rFonts w:cs="Arial"/>
          <w:szCs w:val="24"/>
        </w:rPr>
        <w:t>of</w:t>
      </w:r>
      <w:proofErr w:type="spellEnd"/>
      <w:r w:rsidRPr="00FA79BF">
        <w:rPr>
          <w:rFonts w:cs="Arial"/>
          <w:szCs w:val="24"/>
        </w:rPr>
        <w:t xml:space="preserve">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t>
      </w:r>
      <w:proofErr w:type="gramStart"/>
      <w:r w:rsidRPr="00FA79BF">
        <w:rPr>
          <w:rFonts w:cs="Arial"/>
          <w:szCs w:val="24"/>
        </w:rPr>
        <w:t>whether or not</w:t>
      </w:r>
      <w:proofErr w:type="gramEnd"/>
      <w:r w:rsidRPr="00FA79BF">
        <w:rPr>
          <w:rFonts w:cs="Arial"/>
          <w:szCs w:val="24"/>
        </w:rPr>
        <w:t xml:space="preserve">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w:t>
      </w:r>
      <w:proofErr w:type="gramStart"/>
      <w:r w:rsidRPr="00FA79BF">
        <w:rPr>
          <w:rFonts w:cs="Arial"/>
          <w:szCs w:val="24"/>
        </w:rPr>
        <w:t>terminate</w:t>
      </w:r>
      <w:proofErr w:type="gramEnd"/>
      <w:r w:rsidRPr="00FA79BF">
        <w:rPr>
          <w:rFonts w:cs="Arial"/>
          <w:szCs w:val="24"/>
        </w:rPr>
        <w:t xml:space="preserv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w:t>
      </w:r>
      <w:proofErr w:type="gramStart"/>
      <w:r w:rsidRPr="00FA79BF">
        <w:rPr>
          <w:rFonts w:ascii="Arial" w:hAnsi="Arial" w:cs="Arial"/>
          <w:szCs w:val="24"/>
        </w:rPr>
        <w:t>in the event that</w:t>
      </w:r>
      <w:proofErr w:type="gramEnd"/>
      <w:r w:rsidRPr="00FA79BF">
        <w:rPr>
          <w:rFonts w:ascii="Arial" w:hAnsi="Arial" w:cs="Arial"/>
          <w:szCs w:val="24"/>
        </w:rPr>
        <w:t xml:space="preserve">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w:t>
      </w:r>
      <w:proofErr w:type="gramStart"/>
      <w:r w:rsidRPr="00FA79BF">
        <w:rPr>
          <w:rFonts w:ascii="Arial" w:hAnsi="Arial" w:cs="Arial"/>
          <w:szCs w:val="24"/>
        </w:rPr>
        <w:t>effect</w:t>
      </w:r>
      <w:proofErr w:type="gramEnd"/>
      <w:r w:rsidRPr="00FA79BF">
        <w:rPr>
          <w:rFonts w:ascii="Arial" w:hAnsi="Arial" w:cs="Arial"/>
          <w:szCs w:val="24"/>
        </w:rPr>
        <w:t xml:space="preserve">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w:t>
      </w:r>
      <w:proofErr w:type="gramStart"/>
      <w:r w:rsidRPr="000135FC">
        <w:rPr>
          <w:b/>
          <w:color w:val="000000"/>
          <w:szCs w:val="24"/>
        </w:rPr>
        <w:t xml:space="preserve">Agreement  </w:t>
      </w:r>
      <w:r w:rsidRPr="0006788C">
        <w:rPr>
          <w:bCs/>
          <w:color w:val="000000"/>
          <w:szCs w:val="24"/>
        </w:rPr>
        <w:t>has</w:t>
      </w:r>
      <w:proofErr w:type="gramEnd"/>
      <w:r w:rsidRPr="0006788C">
        <w:rPr>
          <w:bCs/>
          <w:color w:val="000000"/>
          <w:szCs w:val="24"/>
        </w:rPr>
        <w:t xml:space="preserve">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 xml:space="preserve">Queue Management </w:t>
      </w:r>
      <w:proofErr w:type="gramStart"/>
      <w:r w:rsidRPr="37A4141D">
        <w:rPr>
          <w:b/>
          <w:bCs/>
          <w:color w:val="000000" w:themeColor="text1"/>
        </w:rPr>
        <w:t>Process</w:t>
      </w:r>
      <w:r w:rsidRPr="00840B39">
        <w:rPr>
          <w:color w:val="000000" w:themeColor="text1"/>
        </w:rPr>
        <w:t>,</w:t>
      </w:r>
      <w:r w:rsidRPr="37A4141D">
        <w:rPr>
          <w:color w:val="000000" w:themeColor="text1"/>
        </w:rPr>
        <w:t>:</w:t>
      </w:r>
      <w:proofErr w:type="gramEnd"/>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proofErr w:type="gramStart"/>
      <w:r w:rsidRPr="67E22C6E">
        <w:rPr>
          <w:rFonts w:ascii="Arial" w:hAnsi="Arial" w:cs="Arial"/>
        </w:rPr>
        <w:t>and;</w:t>
      </w:r>
      <w:proofErr w:type="gramEnd"/>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 xml:space="preserve">Relevant Transmission </w:t>
      </w:r>
      <w:proofErr w:type="gramStart"/>
      <w:r w:rsidRPr="00FA79BF">
        <w:rPr>
          <w:rFonts w:ascii="Arial" w:hAnsi="Arial" w:cs="Arial"/>
          <w:b/>
          <w:szCs w:val="24"/>
        </w:rPr>
        <w:t>Licensee</w:t>
      </w:r>
      <w:r w:rsidRPr="00FA79BF">
        <w:rPr>
          <w:rFonts w:ascii="Arial" w:hAnsi="Arial" w:cs="Arial"/>
          <w:szCs w:val="24"/>
        </w:rPr>
        <w:t xml:space="preserve">  and</w:t>
      </w:r>
      <w:proofErr w:type="gramEnd"/>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w:t>
      </w:r>
      <w:proofErr w:type="gramStart"/>
      <w:r w:rsidRPr="7B07A521">
        <w:rPr>
          <w:rFonts w:eastAsia="Calibri" w:cs="Arial"/>
          <w:color w:val="000000" w:themeColor="text1"/>
        </w:rPr>
        <w:t>has to</w:t>
      </w:r>
      <w:proofErr w:type="gramEnd"/>
      <w:r w:rsidRPr="7B07A521">
        <w:rPr>
          <w:rFonts w:eastAsia="Calibri" w:cs="Arial"/>
          <w:color w:val="000000" w:themeColor="text1"/>
        </w:rPr>
        <w:t xml:space="preserve">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3"/>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 xml:space="preserve">Developer’s </w:t>
      </w:r>
      <w:proofErr w:type="gramStart"/>
      <w:r w:rsidRPr="7B07A521">
        <w:rPr>
          <w:rFonts w:cs="Arial"/>
          <w:b/>
          <w:bCs/>
        </w:rPr>
        <w:t>Project</w:t>
      </w:r>
      <w:r w:rsidRPr="7B07A521">
        <w:rPr>
          <w:rFonts w:cs="Arial"/>
        </w:rPr>
        <w:t xml:space="preserve">  is</w:t>
      </w:r>
      <w:proofErr w:type="gramEnd"/>
      <w:r w:rsidRPr="7B07A521">
        <w:rPr>
          <w:rFonts w:cs="Arial"/>
        </w:rPr>
        <w:t xml:space="preserve">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476" w:name="_Hlk164167335"/>
      <w:r w:rsidRPr="00486F2A">
        <w:rPr>
          <w:szCs w:val="24"/>
          <w:lang w:eastAsia="en-GB"/>
        </w:rPr>
        <w:t xml:space="preserve">National Energy System Operator </w:t>
      </w:r>
      <w:r>
        <w:rPr>
          <w:szCs w:val="24"/>
          <w:lang w:eastAsia="en-GB"/>
        </w:rPr>
        <w:t xml:space="preserve">       </w:t>
      </w:r>
      <w:proofErr w:type="gramStart"/>
      <w:r>
        <w:rPr>
          <w:szCs w:val="24"/>
          <w:lang w:eastAsia="en-GB"/>
        </w:rPr>
        <w:t xml:space="preserve">  )</w:t>
      </w:r>
      <w:proofErr w:type="gramEnd"/>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476"/>
      <w:r w:rsidR="00464B77">
        <w:rPr>
          <w:rFonts w:cs="Arial"/>
          <w:szCs w:val="24"/>
        </w:rPr>
        <w:t xml:space="preserve">                                                  </w:t>
      </w:r>
      <w:proofErr w:type="gramStart"/>
      <w:r w:rsidR="00464B77">
        <w:rPr>
          <w:rFonts w:cs="Arial"/>
          <w:szCs w:val="24"/>
        </w:rPr>
        <w:t xml:space="preserve">  )</w:t>
      </w:r>
      <w:proofErr w:type="gramEnd"/>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9264"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5C9E08"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 xml:space="preserve">The </w:t>
      </w:r>
      <w:proofErr w:type="gramStart"/>
      <w:r w:rsidRPr="00FA79BF">
        <w:rPr>
          <w:rFonts w:cs="Arial"/>
          <w:szCs w:val="24"/>
        </w:rPr>
        <w:t>amount</w:t>
      </w:r>
      <w:proofErr w:type="gramEnd"/>
      <w:r w:rsidRPr="00FA79BF">
        <w:rPr>
          <w:rFonts w:cs="Arial"/>
          <w:szCs w:val="24"/>
        </w:rPr>
        <w:t xml:space="preserve">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 xml:space="preserve">Liquidated Damages under Clause [4] of this Construction Agreement shall be calculated </w:t>
      </w:r>
      <w:proofErr w:type="gramStart"/>
      <w:r w:rsidRPr="00FA79BF">
        <w:rPr>
          <w:rFonts w:cs="Arial"/>
          <w:szCs w:val="24"/>
        </w:rPr>
        <w:t>on a daily basis</w:t>
      </w:r>
      <w:proofErr w:type="gramEnd"/>
      <w:r w:rsidRPr="00FA79BF">
        <w:rPr>
          <w:rFonts w:cs="Arial"/>
          <w:szCs w:val="24"/>
        </w:rPr>
        <w:t xml:space="preserve">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0"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585CE7"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w:t>
      </w:r>
      <w:proofErr w:type="gramStart"/>
      <w:r w:rsidRPr="00FA79BF">
        <w:rPr>
          <w:rFonts w:ascii="Arial" w:hAnsi="Arial" w:cs="Arial"/>
          <w:szCs w:val="24"/>
        </w:rPr>
        <w:t>ACE)  and</w:t>
      </w:r>
      <w:proofErr w:type="gramEnd"/>
      <w:r w:rsidRPr="00FA79BF">
        <w:rPr>
          <w:rFonts w:ascii="Arial" w:hAnsi="Arial" w:cs="Arial"/>
          <w:szCs w:val="24"/>
        </w:rPr>
        <w:t xml:space="preserve">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 xml:space="preserve">In this Appendix M, the following terms have the meanings set out next to </w:t>
      </w:r>
      <w:proofErr w:type="gramStart"/>
      <w:r w:rsidRPr="00FA79BF">
        <w:rPr>
          <w:rFonts w:cs="Arial"/>
          <w:szCs w:val="24"/>
        </w:rPr>
        <w:t>them:-</w:t>
      </w:r>
      <w:proofErr w:type="gramEnd"/>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 xml:space="preserve">means an estimate pursuant to Clause [9B.2.1] of this Construction Agreement of all payments to be made or which may be required to be made by the User in any relevant period, such estimate to be substantially in the form set out in Part 2 of this Appendix </w:t>
      </w:r>
      <w:proofErr w:type="gramStart"/>
      <w:r w:rsidRPr="00FA79BF">
        <w:rPr>
          <w:rFonts w:cs="Arial"/>
          <w:szCs w:val="24"/>
        </w:rPr>
        <w:t>M;</w:t>
      </w:r>
      <w:proofErr w:type="gramEnd"/>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means an irrevocable standby letter of credit in a form reasonably satisfactory to The Company but in any case expressed to be governed by the Uniform 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 xml:space="preserve">means a notice of drawing signed by or on behalf of The Company substantially in the form set out in Part 4 of this Appendix </w:t>
      </w:r>
      <w:proofErr w:type="gramStart"/>
      <w:r w:rsidRPr="00FA79BF">
        <w:rPr>
          <w:rFonts w:cs="Arial"/>
          <w:szCs w:val="24"/>
        </w:rPr>
        <w:t>M;</w:t>
      </w:r>
      <w:proofErr w:type="gramEnd"/>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 xml:space="preserve">means an on first demand without proof or conditions irrevocable performance bond or performance guarantee executed as a deed in a form reasonably satisfactory to The Company </w:t>
      </w:r>
      <w:proofErr w:type="gramStart"/>
      <w:r w:rsidRPr="00FA79BF">
        <w:rPr>
          <w:rFonts w:cs="Arial"/>
          <w:szCs w:val="24"/>
        </w:rPr>
        <w:t xml:space="preserve">but in any case </w:t>
      </w:r>
      <w:proofErr w:type="gramEnd"/>
      <w:r w:rsidRPr="00FA79BF">
        <w:rPr>
          <w:rFonts w:cs="Arial"/>
          <w:szCs w:val="24"/>
        </w:rPr>
        <w:t>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477" w:name="QuickMark"/>
      <w:bookmarkEnd w:id="477"/>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w:t>
      </w:r>
      <w:proofErr w:type="gramStart"/>
      <w:r w:rsidRPr="00FA79BF">
        <w:rPr>
          <w:rFonts w:ascii="Arial" w:hAnsi="Arial" w:cs="Arial"/>
          <w:szCs w:val="24"/>
        </w:rPr>
        <w:t xml:space="preserve">either </w:t>
      </w:r>
      <w:bookmarkStart w:id="478" w:name="_DV_C3"/>
      <w:r w:rsidRPr="00FA79BF">
        <w:rPr>
          <w:rStyle w:val="DeltaViewInsertion"/>
          <w:rFonts w:ascii="Arial" w:hAnsi="Arial" w:cs="Arial"/>
          <w:color w:val="auto"/>
          <w:szCs w:val="24"/>
        </w:rPr>
        <w:t>:</w:t>
      </w:r>
      <w:bookmarkEnd w:id="478"/>
      <w:proofErr w:type="gramEnd"/>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79"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480" w:name="_DV_M3"/>
      <w:bookmarkEnd w:id="479"/>
      <w:bookmarkEnd w:id="480"/>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481"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481"/>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2"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483" w:name="_DV_M4"/>
      <w:bookmarkEnd w:id="482"/>
      <w:bookmarkEnd w:id="483"/>
      <w:r w:rsidRPr="0046383A">
        <w:rPr>
          <w:rFonts w:ascii="Arial" w:hAnsi="Arial" w:cs="Arial"/>
          <w:sz w:val="24"/>
          <w:szCs w:val="24"/>
        </w:rPr>
        <w:t>holding company</w:t>
      </w:r>
      <w:bookmarkStart w:id="484" w:name="_DV_C8"/>
      <w:r w:rsidRPr="0046383A">
        <w:rPr>
          <w:rStyle w:val="DeltaViewInsertion"/>
          <w:rFonts w:ascii="Arial" w:hAnsi="Arial" w:cs="Arial"/>
          <w:color w:val="auto"/>
          <w:sz w:val="24"/>
          <w:szCs w:val="24"/>
          <w:u w:val="none"/>
        </w:rPr>
        <w:t>, but only where the subsidiary</w:t>
      </w:r>
      <w:bookmarkEnd w:id="484"/>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85" w:name="_DV_C9"/>
      <w:r w:rsidRPr="0046383A">
        <w:rPr>
          <w:rStyle w:val="DeltaViewInsertion"/>
          <w:rFonts w:ascii="Arial" w:hAnsi="Arial" w:cs="Arial"/>
          <w:color w:val="auto"/>
          <w:sz w:val="24"/>
          <w:szCs w:val="24"/>
          <w:u w:val="none"/>
        </w:rPr>
        <w:t>(</w:t>
      </w:r>
      <w:proofErr w:type="spellStart"/>
      <w:r w:rsidRPr="0046383A">
        <w:rPr>
          <w:rStyle w:val="DeltaViewInsertion"/>
          <w:rFonts w:ascii="Arial" w:hAnsi="Arial" w:cs="Arial"/>
          <w:color w:val="auto"/>
          <w:sz w:val="24"/>
          <w:szCs w:val="24"/>
          <w:u w:val="none"/>
        </w:rPr>
        <w:t>i</w:t>
      </w:r>
      <w:proofErr w:type="spellEnd"/>
      <w:r w:rsidRPr="0046383A">
        <w:rPr>
          <w:rStyle w:val="DeltaViewInsertion"/>
          <w:rFonts w:ascii="Arial" w:hAnsi="Arial" w:cs="Arial"/>
          <w:color w:val="auto"/>
          <w:sz w:val="24"/>
          <w:szCs w:val="24"/>
          <w:u w:val="none"/>
        </w:rPr>
        <w:t>)</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w:t>
      </w:r>
      <w:proofErr w:type="gramStart"/>
      <w:r w:rsidRPr="0046383A">
        <w:rPr>
          <w:rStyle w:val="DeltaViewInsertion"/>
          <w:rFonts w:ascii="Arial" w:hAnsi="Arial" w:cs="Arial"/>
          <w:color w:val="auto"/>
          <w:sz w:val="24"/>
          <w:szCs w:val="24"/>
          <w:u w:val="none"/>
        </w:rPr>
        <w:t>subsidiary;</w:t>
      </w:r>
      <w:bookmarkEnd w:id="485"/>
      <w:proofErr w:type="gramEnd"/>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86"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w:t>
      </w:r>
      <w:proofErr w:type="gramStart"/>
      <w:r w:rsidRPr="0046383A">
        <w:rPr>
          <w:rStyle w:val="DeltaViewInsertion"/>
          <w:rFonts w:ascii="Arial" w:hAnsi="Arial" w:cs="Arial"/>
          <w:color w:val="auto"/>
          <w:sz w:val="24"/>
          <w:szCs w:val="24"/>
          <w:u w:val="none"/>
        </w:rPr>
        <w:t>members;</w:t>
      </w:r>
      <w:bookmarkEnd w:id="486"/>
      <w:proofErr w:type="gramEnd"/>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87"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487"/>
    </w:p>
    <w:p w14:paraId="6B7BE5BD" w14:textId="77777777" w:rsidR="0046383A" w:rsidRPr="00FA79BF" w:rsidRDefault="0046383A" w:rsidP="0046383A">
      <w:pPr>
        <w:spacing w:line="360" w:lineRule="auto"/>
        <w:ind w:left="3420" w:firstLine="90"/>
        <w:jc w:val="both"/>
        <w:rPr>
          <w:rFonts w:cs="Arial"/>
          <w:b/>
          <w:szCs w:val="24"/>
        </w:rPr>
      </w:pPr>
      <w:bookmarkStart w:id="488" w:name="_DV_C13"/>
      <w:r w:rsidRPr="0046383A">
        <w:rPr>
          <w:rStyle w:val="DeltaViewInsertion"/>
          <w:rFonts w:cs="Arial"/>
          <w:color w:val="auto"/>
          <w:szCs w:val="24"/>
          <w:u w:val="none"/>
        </w:rPr>
        <w:t>(the expressions “holding company” and “subsidiary</w:t>
      </w:r>
      <w:bookmarkStart w:id="489" w:name="_DV_M5"/>
      <w:bookmarkEnd w:id="488"/>
      <w:bookmarkEnd w:id="489"/>
      <w:r w:rsidRPr="0046383A">
        <w:rPr>
          <w:rFonts w:cs="Arial"/>
          <w:szCs w:val="24"/>
        </w:rPr>
        <w:t xml:space="preserve">” having the </w:t>
      </w:r>
      <w:bookmarkStart w:id="490" w:name="_DV_C15"/>
      <w:r w:rsidRPr="0046383A">
        <w:rPr>
          <w:rStyle w:val="DeltaViewInsertion"/>
          <w:rFonts w:cs="Arial"/>
          <w:color w:val="auto"/>
          <w:szCs w:val="24"/>
          <w:u w:val="none"/>
        </w:rPr>
        <w:t>respective meanings</w:t>
      </w:r>
      <w:bookmarkStart w:id="491" w:name="_DV_M6"/>
      <w:bookmarkEnd w:id="490"/>
      <w:bookmarkEnd w:id="491"/>
      <w:r w:rsidRPr="00FA79BF">
        <w:rPr>
          <w:rFonts w:cs="Arial"/>
          <w:szCs w:val="24"/>
        </w:rPr>
        <w:t xml:space="preserve"> assigned thereto by 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r>
      <w:proofErr w:type="gramStart"/>
      <w:r w:rsidRPr="00FA79BF">
        <w:rPr>
          <w:rFonts w:cs="Arial"/>
          <w:szCs w:val="24"/>
        </w:rPr>
        <w:t>means  a</w:t>
      </w:r>
      <w:proofErr w:type="gramEnd"/>
      <w:r w:rsidRPr="00FA79BF">
        <w:rPr>
          <w:rFonts w:cs="Arial"/>
          <w:szCs w:val="24"/>
        </w:rPr>
        <w:t xml:space="preserve">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 xml:space="preserve">Estimate setting out the amount of the User’s Obligation based on figures contained in the Bi-annual Estimate being the amount for which security shall be provided to The Company pursuant to Clause 9B of this Construction </w:t>
      </w:r>
      <w:proofErr w:type="gramStart"/>
      <w:r w:rsidRPr="00FA79BF">
        <w:rPr>
          <w:rFonts w:cs="Arial"/>
          <w:szCs w:val="24"/>
        </w:rPr>
        <w:t>Agreement;</w:t>
      </w:r>
      <w:proofErr w:type="gramEnd"/>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 xml:space="preserve">means the User’s obligation to pay under this Construction </w:t>
      </w:r>
      <w:proofErr w:type="gramStart"/>
      <w:r w:rsidRPr="00FA79BF">
        <w:rPr>
          <w:rFonts w:cs="Arial"/>
          <w:szCs w:val="24"/>
        </w:rPr>
        <w:t>Agreement:-</w:t>
      </w:r>
      <w:proofErr w:type="gramEnd"/>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all amounts in respect of which the User has a liability to pay to The Company pursuant to Clause 2.4 of this Construction Agreement </w:t>
      </w:r>
      <w:proofErr w:type="spellStart"/>
      <w:proofErr w:type="gramStart"/>
      <w:r w:rsidRPr="00FA79BF">
        <w:rPr>
          <w:rFonts w:cs="Arial"/>
          <w:szCs w:val="24"/>
        </w:rPr>
        <w:t>Agreement</w:t>
      </w:r>
      <w:proofErr w:type="spellEnd"/>
      <w:r w:rsidRPr="00FA79BF">
        <w:rPr>
          <w:rFonts w:cs="Arial"/>
          <w:szCs w:val="24"/>
        </w:rPr>
        <w:t>;</w:t>
      </w:r>
      <w:proofErr w:type="gramEnd"/>
      <w:r w:rsidRPr="00FA79BF">
        <w:rPr>
          <w:rFonts w:cs="Arial"/>
          <w:szCs w:val="24"/>
        </w:rPr>
        <w:t xml:space="preserve">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 xml:space="preserve">The User’s Obligation shall be secured by any one of the </w:t>
      </w:r>
      <w:proofErr w:type="gramStart"/>
      <w:r w:rsidRPr="00FA79BF">
        <w:rPr>
          <w:rFonts w:cs="Arial"/>
          <w:szCs w:val="24"/>
        </w:rPr>
        <w:t>following:-</w:t>
      </w:r>
      <w:proofErr w:type="gramEnd"/>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 xml:space="preserve">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w:t>
      </w:r>
      <w:proofErr w:type="gramStart"/>
      <w:r w:rsidRPr="00FA79BF">
        <w:rPr>
          <w:rFonts w:cs="Arial"/>
          <w:szCs w:val="24"/>
        </w:rPr>
        <w:t>M;</w:t>
      </w:r>
      <w:proofErr w:type="gramEnd"/>
      <w:r w:rsidRPr="00FA79BF">
        <w:rPr>
          <w:rFonts w:cs="Arial"/>
          <w:szCs w:val="24"/>
        </w:rPr>
        <w:t xml:space="preserve">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A Performance Bond from a Qualified Company for the amount stated in the Secured Amount Statement as the estimated amount of the User’s Obligation to be secured, such Performance Bond to be Valid for at least the period stated in such Secured Amount Statement and to be renewed 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Any Notice of Drawing to be delivered to Barclays Bank PLC or any other bank at which the Bank Account shall have been opened or a Qualified Bank or a Qualified Company may be delivered by hand, by post or by facsimile transmission.</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 xml:space="preserve">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w:t>
      </w:r>
      <w:proofErr w:type="gramStart"/>
      <w:r w:rsidRPr="00FA79BF">
        <w:rPr>
          <w:rFonts w:cs="Arial"/>
          <w:szCs w:val="24"/>
        </w:rPr>
        <w:t>as a consequence of</w:t>
      </w:r>
      <w:proofErr w:type="gramEnd"/>
      <w:r w:rsidRPr="00FA79BF">
        <w:rPr>
          <w:rFonts w:cs="Arial"/>
          <w:szCs w:val="24"/>
        </w:rPr>
        <w:t xml:space="preserve">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w:t>
      </w:r>
      <w:proofErr w:type="gramStart"/>
      <w:r w:rsidRPr="00FA79BF">
        <w:rPr>
          <w:rFonts w:cs="Arial"/>
          <w:szCs w:val="24"/>
        </w:rPr>
        <w:t>, as the case may be, and</w:t>
      </w:r>
      <w:proofErr w:type="gramEnd"/>
      <w:r w:rsidRPr="00FA79BF">
        <w:rPr>
          <w:rFonts w:cs="Arial"/>
          <w:szCs w:val="24"/>
        </w:rPr>
        <w:t>/or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 xml:space="preserve">The following provisions shall govern the issuance, renewal and release of the Performance Bond or Letter of </w:t>
      </w:r>
      <w:proofErr w:type="gramStart"/>
      <w:r w:rsidRPr="00FA79BF">
        <w:rPr>
          <w:rFonts w:cs="Arial"/>
          <w:szCs w:val="24"/>
        </w:rPr>
        <w:t>Credit:-</w:t>
      </w:r>
      <w:proofErr w:type="gramEnd"/>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 xml:space="preserve">On a date which is at least 45 days (or if such day is not a Business </w:t>
      </w:r>
      <w:proofErr w:type="gramStart"/>
      <w:r w:rsidRPr="00FA79BF">
        <w:rPr>
          <w:rFonts w:cs="Arial"/>
          <w:szCs w:val="24"/>
        </w:rPr>
        <w:t>Day</w:t>
      </w:r>
      <w:proofErr w:type="gramEnd"/>
      <w:r w:rsidRPr="00FA79BF">
        <w:rPr>
          <w:rFonts w:cs="Arial"/>
          <w:szCs w:val="24"/>
        </w:rPr>
        <w:t xml:space="preserve">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 xml:space="preserve">The following provisions shall govern the maintenance of cash deposits in the Bank </w:t>
      </w:r>
      <w:proofErr w:type="gramStart"/>
      <w:r w:rsidRPr="00FA79BF">
        <w:rPr>
          <w:rFonts w:cs="Arial"/>
          <w:szCs w:val="24"/>
        </w:rPr>
        <w:t>Account:-</w:t>
      </w:r>
      <w:proofErr w:type="gramEnd"/>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The amount of the cash deposit to be maintained in the Bank Account shall be maintained from the date of this Construction Agreement at least 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 xml:space="preserve">If such amount stated in the Secured Amount Statement is smaller than the amount then secured, the cash deposit in the Bank Account shall not be reduced to the amount so stated until the expiry of 7 days after the next </w:t>
      </w:r>
      <w:proofErr w:type="gramStart"/>
      <w:r w:rsidRPr="00FA79BF">
        <w:rPr>
          <w:rFonts w:cs="Arial"/>
          <w:szCs w:val="24"/>
        </w:rPr>
        <w:t>following  31</w:t>
      </w:r>
      <w:proofErr w:type="gramEnd"/>
      <w:r w:rsidRPr="00FA79BF">
        <w:rPr>
          <w:rFonts w:cs="Arial"/>
          <w:szCs w:val="24"/>
        </w:rPr>
        <w:t>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w:t>
      </w:r>
      <w:r w:rsidRPr="00FA79BF">
        <w:rPr>
          <w:rFonts w:cs="Arial"/>
          <w:szCs w:val="24"/>
        </w:rPr>
        <w:tab/>
        <w:t xml:space="preserve">Notwithstanding any provision </w:t>
      </w:r>
      <w:proofErr w:type="gramStart"/>
      <w:r w:rsidRPr="00FA79BF">
        <w:rPr>
          <w:rFonts w:cs="Arial"/>
          <w:szCs w:val="24"/>
        </w:rPr>
        <w:t>aforesaid:-</w:t>
      </w:r>
      <w:proofErr w:type="gramEnd"/>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 xml:space="preserve">where a Performance Bond or a Letter of Credit is to substitute for other securities, </w:t>
      </w:r>
      <w:proofErr w:type="gramStart"/>
      <w:r w:rsidRPr="00FA79BF">
        <w:rPr>
          <w:rFonts w:cs="Arial"/>
          <w:szCs w:val="24"/>
        </w:rPr>
        <w:t>it  must</w:t>
      </w:r>
      <w:proofErr w:type="gramEnd"/>
      <w:r w:rsidRPr="00FA79BF">
        <w:rPr>
          <w:rFonts w:cs="Arial"/>
          <w:szCs w:val="24"/>
        </w:rPr>
        <w:t xml:space="preserve">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proofErr w:type="gramStart"/>
      <w:r w:rsidRPr="00FA79BF">
        <w:rPr>
          <w:rFonts w:cs="Arial"/>
          <w:szCs w:val="24"/>
          <w:u w:val="single"/>
        </w:rPr>
        <w:t xml:space="preserve">  </w:t>
      </w:r>
      <w:r w:rsidRPr="00FA79BF">
        <w:rPr>
          <w:rFonts w:cs="Arial"/>
          <w:b/>
          <w:szCs w:val="24"/>
          <w:u w:val="single"/>
        </w:rPr>
        <w:t>]</w:t>
      </w:r>
      <w:proofErr w:type="gramEnd"/>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Amount due and amount which will</w:t>
      </w:r>
    </w:p>
    <w:p w14:paraId="4F5273C0" w14:textId="77777777" w:rsidR="0046383A" w:rsidRPr="00FA79BF" w:rsidRDefault="0046383A" w:rsidP="0046383A">
      <w:pPr>
        <w:tabs>
          <w:tab w:val="right" w:pos="9026"/>
        </w:tabs>
        <w:jc w:val="center"/>
        <w:rPr>
          <w:rFonts w:cs="Arial"/>
          <w:b/>
          <w:szCs w:val="24"/>
        </w:rPr>
      </w:pPr>
      <w:r w:rsidRPr="00FA79BF">
        <w:rPr>
          <w:rFonts w:cs="Arial"/>
          <w:szCs w:val="24"/>
        </w:rPr>
        <w:t>or might fall due for the period</w:t>
      </w:r>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xml:space="preserve">[          </w:t>
      </w:r>
      <w:proofErr w:type="gramStart"/>
      <w:r w:rsidRPr="00FA79BF">
        <w:rPr>
          <w:rFonts w:cs="Arial"/>
          <w:szCs w:val="24"/>
        </w:rPr>
        <w:t xml:space="preserve">  ]</w:t>
      </w:r>
      <w:proofErr w:type="gramEnd"/>
      <w:r w:rsidRPr="00FA79BF">
        <w:rPr>
          <w:rFonts w:cs="Arial"/>
          <w:szCs w:val="24"/>
        </w:rPr>
        <w:t xml:space="preserve">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 xml:space="preserve">including [               </w:t>
      </w:r>
      <w:proofErr w:type="gramStart"/>
      <w:r w:rsidRPr="00FA79BF">
        <w:rPr>
          <w:rFonts w:cs="Arial"/>
          <w:szCs w:val="24"/>
        </w:rPr>
        <w:t xml:space="preserve">  ]</w:t>
      </w:r>
      <w:proofErr w:type="gramEnd"/>
      <w:r w:rsidRPr="00FA79BF">
        <w:rPr>
          <w:rFonts w:cs="Arial"/>
          <w:szCs w:val="24"/>
        </w:rPr>
        <w:t xml:space="preserve">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respect of which security is</w:t>
      </w:r>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 xml:space="preserve">CONSTRUCTION AGREEMENT DATED [         </w:t>
      </w:r>
      <w:proofErr w:type="gramStart"/>
      <w:r w:rsidRPr="00FA79BF">
        <w:rPr>
          <w:rFonts w:cs="Arial"/>
          <w:b/>
          <w:szCs w:val="24"/>
          <w:u w:val="single"/>
        </w:rPr>
        <w:t xml:space="preserve">  ]</w:t>
      </w:r>
      <w:proofErr w:type="gramEnd"/>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Amount in which security is</w:t>
      </w:r>
    </w:p>
    <w:p w14:paraId="3455A5D6" w14:textId="77777777" w:rsidR="0046383A" w:rsidRPr="00FA79BF" w:rsidRDefault="0046383A" w:rsidP="0046383A">
      <w:pPr>
        <w:tabs>
          <w:tab w:val="right" w:pos="9026"/>
        </w:tabs>
        <w:jc w:val="center"/>
        <w:rPr>
          <w:rFonts w:cs="Arial"/>
          <w:b/>
          <w:szCs w:val="24"/>
        </w:rPr>
      </w:pPr>
      <w:r w:rsidRPr="00FA79BF">
        <w:rPr>
          <w:rFonts w:cs="Arial"/>
          <w:szCs w:val="24"/>
        </w:rPr>
        <w:t>required for the period</w:t>
      </w:r>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xml:space="preserve">[     </w:t>
      </w:r>
      <w:proofErr w:type="gramStart"/>
      <w:r w:rsidRPr="00FA79BF">
        <w:rPr>
          <w:rFonts w:cs="Arial"/>
          <w:szCs w:val="24"/>
        </w:rPr>
        <w:t xml:space="preserve">  ]</w:t>
      </w:r>
      <w:proofErr w:type="gramEnd"/>
      <w:r w:rsidRPr="00FA79BF">
        <w:rPr>
          <w:rFonts w:cs="Arial"/>
          <w:szCs w:val="24"/>
        </w:rPr>
        <w:t xml:space="preserve">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 xml:space="preserve">including [             </w:t>
      </w:r>
      <w:proofErr w:type="gramStart"/>
      <w:r w:rsidRPr="00FA79BF">
        <w:rPr>
          <w:rFonts w:cs="Arial"/>
          <w:szCs w:val="24"/>
        </w:rPr>
        <w:t xml:space="preserve">  ]</w:t>
      </w:r>
      <w:proofErr w:type="gramEnd"/>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 xml:space="preserve">To [          </w:t>
      </w:r>
      <w:proofErr w:type="gramStart"/>
      <w:r w:rsidRPr="00FA79BF">
        <w:rPr>
          <w:rFonts w:cs="Arial"/>
          <w:szCs w:val="24"/>
        </w:rPr>
        <w:t xml:space="preserve">  ]</w:t>
      </w:r>
      <w:proofErr w:type="gramEnd"/>
      <w:r w:rsidRPr="00FA79BF">
        <w:rPr>
          <w:rFonts w:cs="Arial"/>
          <w:szCs w:val="24"/>
        </w:rPr>
        <w:t xml:space="preserve">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 xml:space="preserve">CONSTRUCTION AGREEMENT DATED [               </w:t>
      </w:r>
      <w:proofErr w:type="gramStart"/>
      <w:r w:rsidRPr="00FA79BF">
        <w:rPr>
          <w:rFonts w:cs="Arial"/>
          <w:b/>
          <w:szCs w:val="24"/>
        </w:rPr>
        <w:t xml:space="preserve">  ]</w:t>
      </w:r>
      <w:proofErr w:type="gramEnd"/>
    </w:p>
    <w:p w14:paraId="1EE02F1B" w14:textId="77777777" w:rsidR="0046383A" w:rsidRPr="00FA79BF" w:rsidRDefault="0046383A" w:rsidP="0046383A">
      <w:pPr>
        <w:ind w:left="720"/>
        <w:jc w:val="both"/>
        <w:rPr>
          <w:rFonts w:cs="Arial"/>
          <w:b/>
          <w:szCs w:val="24"/>
        </w:rPr>
      </w:pPr>
      <w:r w:rsidRPr="00FA79BF">
        <w:rPr>
          <w:rFonts w:cs="Arial"/>
          <w:b/>
          <w:szCs w:val="24"/>
        </w:rPr>
        <w:t xml:space="preserve">PERFORMANCE BOND NO./DATED [         </w:t>
      </w:r>
      <w:proofErr w:type="gramStart"/>
      <w:r w:rsidRPr="00FA79BF">
        <w:rPr>
          <w:rFonts w:cs="Arial"/>
          <w:b/>
          <w:szCs w:val="24"/>
        </w:rPr>
        <w:t xml:space="preserve">  ]</w:t>
      </w:r>
      <w:proofErr w:type="gramEnd"/>
      <w:r w:rsidRPr="00FA79BF">
        <w:rPr>
          <w:rFonts w:cs="Arial"/>
          <w:b/>
          <w:szCs w:val="24"/>
        </w:rPr>
        <w:t>/LETTER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xml:space="preserve">[         </w:t>
      </w:r>
      <w:proofErr w:type="gramStart"/>
      <w:r w:rsidRPr="00FA79BF">
        <w:rPr>
          <w:rFonts w:cs="Arial"/>
          <w:b/>
          <w:szCs w:val="24"/>
        </w:rPr>
        <w:t xml:space="preserve">  ]</w:t>
      </w:r>
      <w:proofErr w:type="gramEnd"/>
      <w:r w:rsidRPr="00FA79BF">
        <w:rPr>
          <w:rFonts w:cs="Arial"/>
          <w:b/>
          <w:szCs w:val="24"/>
        </w:rPr>
        <w:t>/BANK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w:t>
      </w:r>
      <w:proofErr w:type="gramStart"/>
      <w:r w:rsidRPr="00FA79BF">
        <w:rPr>
          <w:rFonts w:cs="Arial"/>
          <w:szCs w:val="24"/>
        </w:rPr>
        <w:t>£[</w:t>
      </w:r>
      <w:proofErr w:type="gramEnd"/>
      <w:r w:rsidRPr="00FA79BF">
        <w:rPr>
          <w:rFonts w:cs="Arial"/>
          <w:szCs w:val="24"/>
        </w:rPr>
        <w:t xml:space="preserve">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 xml:space="preserve">We require payment to be made by telegraphic transfer </w:t>
      </w:r>
      <w:proofErr w:type="gramStart"/>
      <w:r w:rsidRPr="00FA79BF">
        <w:rPr>
          <w:rFonts w:cs="Arial"/>
          <w:szCs w:val="24"/>
        </w:rPr>
        <w:t>to:-</w:t>
      </w:r>
      <w:proofErr w:type="gramEnd"/>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ins w:id="492" w:author="Angela Quinn (NESO)" w:date="2024-10-18T17:47:00Z"/>
          <w:rFonts w:ascii="Arial" w:hAnsi="Arial" w:cs="Arial"/>
          <w:b/>
          <w:szCs w:val="24"/>
          <w:u w:val="single"/>
        </w:rPr>
      </w:pPr>
      <w:r w:rsidRPr="00FA79BF">
        <w:rPr>
          <w:rFonts w:ascii="Arial" w:hAnsi="Arial" w:cs="Arial"/>
          <w:b/>
          <w:szCs w:val="24"/>
          <w:u w:val="single"/>
        </w:rPr>
        <w:t>THIRD PARTY WORKS</w:t>
      </w:r>
    </w:p>
    <w:p w14:paraId="32D078DE" w14:textId="2D36641D" w:rsidR="00B04325" w:rsidRDefault="00B04325">
      <w:pPr>
        <w:rPr>
          <w:ins w:id="493" w:author="Angela Quinn (NESO)" w:date="2024-10-18T17:47:00Z"/>
          <w:rFonts w:cs="Arial"/>
          <w:b/>
          <w:szCs w:val="24"/>
          <w:u w:val="single"/>
        </w:rPr>
      </w:pPr>
      <w:ins w:id="494" w:author="Angela Quinn (NESO)" w:date="2024-10-18T17:47:00Z">
        <w:r>
          <w:rPr>
            <w:rFonts w:cs="Arial"/>
            <w:b/>
            <w:szCs w:val="24"/>
            <w:u w:val="single"/>
          </w:rPr>
          <w:br w:type="page"/>
        </w:r>
      </w:ins>
    </w:p>
    <w:p w14:paraId="1AAB7AB1" w14:textId="77777777" w:rsidR="00B04325" w:rsidRDefault="00B04325" w:rsidP="0046383A">
      <w:pPr>
        <w:pStyle w:val="Header"/>
        <w:tabs>
          <w:tab w:val="clear" w:pos="4153"/>
          <w:tab w:val="clear" w:pos="8306"/>
        </w:tabs>
        <w:jc w:val="center"/>
        <w:rPr>
          <w:rFonts w:ascii="Arial" w:hAnsi="Arial" w:cs="Arial"/>
          <w:b/>
          <w:szCs w:val="24"/>
          <w:u w:val="single"/>
        </w:rPr>
      </w:pPr>
    </w:p>
    <w:p w14:paraId="327C3E48" w14:textId="77777777" w:rsidR="00B04325" w:rsidRPr="0054477A" w:rsidRDefault="00B04325" w:rsidP="00B04325">
      <w:pPr>
        <w:tabs>
          <w:tab w:val="left" w:pos="3780"/>
        </w:tabs>
        <w:jc w:val="center"/>
        <w:rPr>
          <w:ins w:id="495" w:author="Angela Quinn (NESO)" w:date="2024-10-18T17:48:00Z"/>
          <w:rFonts w:cs="Arial"/>
          <w:b/>
          <w:szCs w:val="24"/>
          <w:u w:val="single"/>
        </w:rPr>
      </w:pPr>
      <w:ins w:id="496"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636E1397" w14:textId="77777777" w:rsidR="00B04325" w:rsidRPr="0054477A" w:rsidRDefault="00B04325" w:rsidP="00B04325">
      <w:pPr>
        <w:tabs>
          <w:tab w:val="left" w:pos="3780"/>
        </w:tabs>
        <w:rPr>
          <w:ins w:id="497" w:author="Angela Quinn (NESO)" w:date="2024-10-18T17:48:00Z"/>
          <w:rFonts w:cs="Arial"/>
          <w:szCs w:val="24"/>
        </w:rPr>
      </w:pPr>
    </w:p>
    <w:p w14:paraId="10F273FB" w14:textId="77777777" w:rsidR="00B04325" w:rsidRDefault="00B04325" w:rsidP="00B04325">
      <w:pPr>
        <w:tabs>
          <w:tab w:val="left" w:pos="3780"/>
        </w:tabs>
        <w:jc w:val="center"/>
        <w:rPr>
          <w:ins w:id="498" w:author="Angela Quinn (NESO)" w:date="2024-10-18T17:48:00Z"/>
          <w:rFonts w:cs="Arial"/>
          <w:b/>
          <w:szCs w:val="24"/>
          <w:u w:val="single"/>
        </w:rPr>
      </w:pPr>
      <w:ins w:id="499" w:author="Angela Quinn (NESO)" w:date="2024-10-18T17:48:00Z">
        <w:r>
          <w:rPr>
            <w:rFonts w:cs="Arial"/>
            <w:b/>
            <w:szCs w:val="24"/>
            <w:u w:val="single"/>
          </w:rPr>
          <w:t>[GATE 1 VERSIONS</w:t>
        </w:r>
      </w:ins>
    </w:p>
    <w:p w14:paraId="40581BC8" w14:textId="77777777" w:rsidR="00B04325" w:rsidRDefault="00B04325" w:rsidP="00B04325">
      <w:pPr>
        <w:tabs>
          <w:tab w:val="left" w:pos="3780"/>
        </w:tabs>
        <w:jc w:val="center"/>
        <w:rPr>
          <w:ins w:id="500" w:author="Angela Quinn (NESO)" w:date="2024-10-18T17:48:00Z"/>
          <w:rFonts w:cs="Arial"/>
          <w:b/>
          <w:szCs w:val="24"/>
          <w:u w:val="single"/>
        </w:rPr>
      </w:pPr>
    </w:p>
    <w:p w14:paraId="0F2E98F5" w14:textId="77777777" w:rsidR="00B04325" w:rsidRDefault="00B04325" w:rsidP="00B04325">
      <w:pPr>
        <w:tabs>
          <w:tab w:val="left" w:pos="3780"/>
        </w:tabs>
        <w:jc w:val="center"/>
        <w:rPr>
          <w:ins w:id="501" w:author="Angela Quinn (NESO)" w:date="2024-10-18T17:48:00Z"/>
          <w:rFonts w:cs="Arial"/>
          <w:b/>
          <w:szCs w:val="24"/>
          <w:u w:val="single"/>
        </w:rPr>
      </w:pPr>
      <w:ins w:id="502" w:author="Angela Quinn (NESO)" w:date="2024-10-18T17:48:00Z">
        <w:r>
          <w:rPr>
            <w:rFonts w:cs="Arial"/>
            <w:b/>
            <w:szCs w:val="24"/>
            <w:u w:val="single"/>
          </w:rPr>
          <w:t>USER’S DATA</w:t>
        </w:r>
      </w:ins>
    </w:p>
    <w:p w14:paraId="09AEA58E" w14:textId="77777777" w:rsidR="00B04325" w:rsidRDefault="00B04325" w:rsidP="00B04325">
      <w:pPr>
        <w:tabs>
          <w:tab w:val="left" w:pos="3780"/>
        </w:tabs>
        <w:jc w:val="center"/>
        <w:rPr>
          <w:ins w:id="503" w:author="Angela Quinn (NESO)" w:date="2024-10-18T17:48:00Z"/>
          <w:rFonts w:cs="Arial"/>
          <w:b/>
          <w:szCs w:val="24"/>
          <w:u w:val="single"/>
        </w:rPr>
      </w:pPr>
    </w:p>
    <w:p w14:paraId="0C11F50E" w14:textId="77777777" w:rsidR="00B04325" w:rsidRDefault="00B04325" w:rsidP="00B04325">
      <w:pPr>
        <w:tabs>
          <w:tab w:val="left" w:pos="3780"/>
        </w:tabs>
        <w:jc w:val="center"/>
        <w:rPr>
          <w:ins w:id="504" w:author="Angela Quinn (NESO)" w:date="2024-10-18T17:48:00Z"/>
          <w:rFonts w:cs="Arial"/>
          <w:b/>
          <w:szCs w:val="24"/>
          <w:u w:val="single"/>
        </w:rPr>
      </w:pPr>
    </w:p>
    <w:p w14:paraId="27F2E3F8" w14:textId="537CD39B" w:rsidR="00B04325" w:rsidRPr="009525FD" w:rsidRDefault="00F44C7A" w:rsidP="009525FD">
      <w:pPr>
        <w:tabs>
          <w:tab w:val="left" w:pos="3780"/>
        </w:tabs>
        <w:rPr>
          <w:ins w:id="505" w:author="Angela Quinn (NESO)" w:date="2024-10-18T17:48:00Z"/>
          <w:rFonts w:cs="Arial"/>
          <w:bCs/>
          <w:szCs w:val="24"/>
          <w:u w:val="single"/>
        </w:rPr>
      </w:pPr>
      <w:ins w:id="506" w:author="Angela Quinn (NESO)" w:date="2024-10-18T17:49:00Z">
        <w:r w:rsidRPr="009525FD">
          <w:rPr>
            <w:rFonts w:cs="Arial"/>
            <w:bCs/>
            <w:szCs w:val="24"/>
            <w:u w:val="single"/>
          </w:rPr>
          <w:t>Project</w:t>
        </w:r>
      </w:ins>
    </w:p>
    <w:p w14:paraId="6FE8F03E" w14:textId="77777777" w:rsidR="00B04325" w:rsidRPr="0054477A" w:rsidRDefault="00B04325" w:rsidP="00B04325">
      <w:pPr>
        <w:tabs>
          <w:tab w:val="left" w:pos="3780"/>
        </w:tabs>
        <w:rPr>
          <w:ins w:id="507" w:author="Angela Quinn (NESO)" w:date="2024-10-18T17:48:00Z"/>
          <w:rFonts w:cs="Arial"/>
          <w:szCs w:val="24"/>
        </w:rPr>
      </w:pPr>
    </w:p>
    <w:p w14:paraId="56556C0A" w14:textId="199AC551" w:rsidR="00B04325" w:rsidRPr="0054477A" w:rsidRDefault="00B04325" w:rsidP="00B04325">
      <w:pPr>
        <w:tabs>
          <w:tab w:val="left" w:pos="3780"/>
        </w:tabs>
        <w:rPr>
          <w:ins w:id="508" w:author="Angela Quinn (NESO)" w:date="2024-10-18T17:48:00Z"/>
          <w:rFonts w:cs="Arial"/>
          <w:szCs w:val="24"/>
        </w:rPr>
      </w:pPr>
      <w:ins w:id="509" w:author="Angela Quinn (NESO)" w:date="2024-10-18T17:48:00Z">
        <w:r w:rsidRPr="0054477A">
          <w:rPr>
            <w:rFonts w:cs="Arial"/>
            <w:szCs w:val="24"/>
          </w:rPr>
          <w:t xml:space="preserve">Location </w:t>
        </w:r>
      </w:ins>
    </w:p>
    <w:p w14:paraId="261E9CAB" w14:textId="77777777" w:rsidR="00B04325" w:rsidRPr="0054477A" w:rsidRDefault="00B04325" w:rsidP="00B04325">
      <w:pPr>
        <w:tabs>
          <w:tab w:val="left" w:pos="3780"/>
        </w:tabs>
        <w:rPr>
          <w:ins w:id="510" w:author="Angela Quinn (NESO)" w:date="2024-10-18T17:48:00Z"/>
          <w:rFonts w:cs="Arial"/>
          <w:szCs w:val="24"/>
        </w:rPr>
      </w:pPr>
    </w:p>
    <w:p w14:paraId="7F6D0836" w14:textId="77777777" w:rsidR="00B04325" w:rsidRPr="0054477A" w:rsidRDefault="00B04325" w:rsidP="00B04325">
      <w:pPr>
        <w:tabs>
          <w:tab w:val="left" w:pos="3780"/>
        </w:tabs>
        <w:rPr>
          <w:ins w:id="511" w:author="Angela Quinn (NESO)" w:date="2024-10-18T17:48:00Z"/>
          <w:rFonts w:cs="Arial"/>
          <w:szCs w:val="24"/>
        </w:rPr>
      </w:pPr>
      <w:ins w:id="512" w:author="Angela Quinn (NESO)" w:date="2024-10-18T17:48:00Z">
        <w:r w:rsidRPr="0054477A">
          <w:rPr>
            <w:rFonts w:cs="Arial"/>
            <w:szCs w:val="24"/>
          </w:rPr>
          <w:t xml:space="preserve">Connection Site </w:t>
        </w:r>
        <w:r>
          <w:rPr>
            <w:rFonts w:cs="Arial"/>
            <w:szCs w:val="24"/>
          </w:rPr>
          <w:t>[(provided for indicative purposes only and subject to Clause 1.2)] [Reserved (subject to Clause 1.2]</w:t>
        </w:r>
      </w:ins>
    </w:p>
    <w:p w14:paraId="14E0F362" w14:textId="77777777" w:rsidR="00B04325" w:rsidRPr="0054477A" w:rsidRDefault="00B04325" w:rsidP="00B04325">
      <w:pPr>
        <w:tabs>
          <w:tab w:val="left" w:pos="3780"/>
        </w:tabs>
        <w:rPr>
          <w:ins w:id="513" w:author="Angela Quinn (NESO)" w:date="2024-10-18T17:48:00Z"/>
          <w:rFonts w:cs="Arial"/>
          <w:szCs w:val="24"/>
        </w:rPr>
      </w:pPr>
    </w:p>
    <w:p w14:paraId="4D63A8C7" w14:textId="77777777" w:rsidR="00B04325" w:rsidRDefault="00B04325" w:rsidP="00B04325">
      <w:pPr>
        <w:tabs>
          <w:tab w:val="left" w:pos="3780"/>
        </w:tabs>
        <w:rPr>
          <w:ins w:id="514" w:author="Angela Quinn (NESO)" w:date="2024-10-18T17:48:00Z"/>
          <w:rFonts w:cs="Arial"/>
          <w:szCs w:val="24"/>
        </w:rPr>
      </w:pPr>
    </w:p>
    <w:p w14:paraId="034EB2F0" w14:textId="73EBE59C" w:rsidR="00B04325" w:rsidRPr="0054477A" w:rsidRDefault="00B04325" w:rsidP="00B04325">
      <w:pPr>
        <w:tabs>
          <w:tab w:val="left" w:pos="3780"/>
        </w:tabs>
        <w:rPr>
          <w:ins w:id="515" w:author="Angela Quinn (NESO)" w:date="2024-10-18T17:48:00Z"/>
          <w:rFonts w:cs="Arial"/>
          <w:szCs w:val="24"/>
        </w:rPr>
      </w:pPr>
      <w:ins w:id="516" w:author="Angela Quinn (NESO)" w:date="2024-10-18T17:48:00Z">
        <w:r>
          <w:rPr>
            <w:rFonts w:cs="Arial"/>
            <w:szCs w:val="24"/>
          </w:rPr>
          <w:t>Demand [requested] [Reserved subject to Clause 1.2]</w:t>
        </w:r>
      </w:ins>
    </w:p>
    <w:p w14:paraId="7D335017" w14:textId="77777777" w:rsidR="00B04325" w:rsidRPr="0054477A" w:rsidRDefault="00B04325" w:rsidP="00B04325">
      <w:pPr>
        <w:tabs>
          <w:tab w:val="left" w:pos="3780"/>
        </w:tabs>
        <w:rPr>
          <w:ins w:id="517" w:author="Angela Quinn (NESO)" w:date="2024-10-18T17:48:00Z"/>
          <w:rFonts w:cs="Arial"/>
          <w:szCs w:val="24"/>
        </w:rPr>
      </w:pPr>
    </w:p>
    <w:p w14:paraId="34947752" w14:textId="77777777" w:rsidR="00B04325" w:rsidRPr="0054477A" w:rsidRDefault="00B04325" w:rsidP="00B04325">
      <w:pPr>
        <w:tabs>
          <w:tab w:val="left" w:pos="3780"/>
        </w:tabs>
        <w:rPr>
          <w:ins w:id="518" w:author="Angela Quinn (NESO)" w:date="2024-10-18T17:48:00Z"/>
          <w:rFonts w:cs="Arial"/>
          <w:szCs w:val="24"/>
        </w:rPr>
      </w:pPr>
      <w:ins w:id="519" w:author="Angela Quinn (NESO)" w:date="2024-10-18T17:48:00Z">
        <w:r w:rsidRPr="0054477A">
          <w:rPr>
            <w:rFonts w:cs="Arial"/>
            <w:szCs w:val="24"/>
          </w:rPr>
          <w:t>Agreement Reference</w:t>
        </w:r>
      </w:ins>
    </w:p>
    <w:p w14:paraId="3EB26406" w14:textId="77777777" w:rsidR="00B04325" w:rsidRPr="0054477A" w:rsidRDefault="00B04325" w:rsidP="00B04325">
      <w:pPr>
        <w:tabs>
          <w:tab w:val="left" w:pos="3780"/>
        </w:tabs>
        <w:rPr>
          <w:ins w:id="520" w:author="Angela Quinn (NESO)" w:date="2024-10-18T17:48:00Z"/>
          <w:rFonts w:cs="Arial"/>
          <w:szCs w:val="24"/>
        </w:rPr>
      </w:pPr>
    </w:p>
    <w:p w14:paraId="5CB40ED9" w14:textId="77777777" w:rsidR="00B04325" w:rsidRPr="0054477A" w:rsidRDefault="00B04325" w:rsidP="00B04325">
      <w:pPr>
        <w:tabs>
          <w:tab w:val="left" w:pos="3780"/>
        </w:tabs>
        <w:rPr>
          <w:ins w:id="521" w:author="Angela Quinn (NESO)" w:date="2024-10-18T17:48:00Z"/>
          <w:rFonts w:cs="Arial"/>
          <w:szCs w:val="24"/>
        </w:rPr>
      </w:pPr>
      <w:ins w:id="522" w:author="Angela Quinn (NESO)" w:date="2024-10-18T17:48:00Z">
        <w:r w:rsidRPr="0054477A">
          <w:rPr>
            <w:rFonts w:cs="Arial"/>
            <w:szCs w:val="24"/>
          </w:rPr>
          <w:t>[Insert details equivalent to data listed in part 1 of the planning code]</w:t>
        </w:r>
      </w:ins>
    </w:p>
    <w:p w14:paraId="02AA7E6A" w14:textId="77777777" w:rsidR="00B04325" w:rsidRPr="0054477A" w:rsidRDefault="00B04325" w:rsidP="00B04325">
      <w:pPr>
        <w:tabs>
          <w:tab w:val="left" w:pos="3780"/>
        </w:tabs>
        <w:rPr>
          <w:ins w:id="523" w:author="Angela Quinn (NESO)" w:date="2024-10-18T17:48:00Z"/>
          <w:rFonts w:cs="Arial"/>
          <w:szCs w:val="24"/>
        </w:rPr>
      </w:pPr>
    </w:p>
    <w:p w14:paraId="61C06B58" w14:textId="336B31C5" w:rsidR="00B04325" w:rsidRDefault="00B04325" w:rsidP="00B04325">
      <w:pPr>
        <w:tabs>
          <w:tab w:val="left" w:pos="3780"/>
        </w:tabs>
        <w:rPr>
          <w:ins w:id="524" w:author="Angela Quinn (NESO)" w:date="2024-10-18T17:48:00Z"/>
          <w:rFonts w:cs="Arial"/>
          <w:szCs w:val="24"/>
        </w:rPr>
      </w:pPr>
      <w:ins w:id="525" w:author="Angela Quinn (NESO)" w:date="2024-10-18T17:48:00Z">
        <w:r>
          <w:rPr>
            <w:rFonts w:cs="Arial"/>
            <w:szCs w:val="24"/>
          </w:rPr>
          <w:t xml:space="preserve">Date [(provided for indicative purposes only and subject to Clause 1.2)] [Reserved subject to Clause 1.2]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2DE2E9B6" w14:textId="77777777" w:rsidR="00B04325" w:rsidRDefault="00B04325" w:rsidP="00B04325">
      <w:pPr>
        <w:tabs>
          <w:tab w:val="left" w:pos="3780"/>
        </w:tabs>
        <w:rPr>
          <w:ins w:id="526" w:author="Angela Quinn (NESO)" w:date="2024-10-18T17:48:00Z"/>
          <w:rFonts w:cs="Arial"/>
          <w:b/>
          <w:szCs w:val="24"/>
          <w:u w:val="single"/>
        </w:rPr>
      </w:pPr>
    </w:p>
    <w:p w14:paraId="752CB452" w14:textId="77777777" w:rsidR="00B04325" w:rsidRDefault="00B04325" w:rsidP="00B04325">
      <w:pPr>
        <w:tabs>
          <w:tab w:val="left" w:pos="3780"/>
        </w:tabs>
        <w:jc w:val="center"/>
        <w:rPr>
          <w:ins w:id="527" w:author="Angela Quinn (NESO)" w:date="2024-10-18T17:48:00Z"/>
          <w:rFonts w:cs="Arial"/>
          <w:b/>
          <w:szCs w:val="24"/>
          <w:u w:val="single"/>
        </w:rPr>
      </w:pPr>
    </w:p>
    <w:p w14:paraId="4F0E9963" w14:textId="77777777" w:rsidR="00B04325" w:rsidRDefault="00B04325" w:rsidP="00B04325">
      <w:pPr>
        <w:tabs>
          <w:tab w:val="left" w:pos="3780"/>
        </w:tabs>
        <w:jc w:val="center"/>
        <w:rPr>
          <w:ins w:id="528" w:author="Angela Quinn (NESO)" w:date="2024-10-18T17:48:00Z"/>
          <w:rFonts w:cs="Arial"/>
          <w:b/>
          <w:szCs w:val="24"/>
          <w:u w:val="single"/>
        </w:rPr>
      </w:pPr>
    </w:p>
    <w:p w14:paraId="7E1F3E82" w14:textId="77777777" w:rsidR="00B04325" w:rsidRPr="0054477A" w:rsidRDefault="00B04325" w:rsidP="00B04325">
      <w:pPr>
        <w:tabs>
          <w:tab w:val="left" w:pos="3780"/>
        </w:tabs>
        <w:jc w:val="center"/>
        <w:rPr>
          <w:ins w:id="529" w:author="Angela Quinn (NESO)" w:date="2024-10-18T17:48:00Z"/>
          <w:rFonts w:cs="Arial"/>
          <w:b/>
          <w:szCs w:val="24"/>
          <w:u w:val="single"/>
        </w:rPr>
      </w:pPr>
      <w:ins w:id="530" w:author="Angela Quinn (NESO)" w:date="2024-10-18T17:48:00Z">
        <w:r w:rsidRPr="0054477A">
          <w:rPr>
            <w:rFonts w:cs="Arial"/>
            <w:b/>
            <w:szCs w:val="24"/>
            <w:u w:val="single"/>
          </w:rPr>
          <w:t>DEVELOPER’S DATA</w:t>
        </w:r>
      </w:ins>
    </w:p>
    <w:p w14:paraId="0FADEF60" w14:textId="77777777" w:rsidR="00B04325" w:rsidRPr="0054477A" w:rsidRDefault="00B04325" w:rsidP="00B04325">
      <w:pPr>
        <w:tabs>
          <w:tab w:val="left" w:pos="3780"/>
        </w:tabs>
        <w:rPr>
          <w:ins w:id="531" w:author="Angela Quinn (NESO)" w:date="2024-10-18T17:48:00Z"/>
          <w:rFonts w:cs="Arial"/>
          <w:szCs w:val="24"/>
        </w:rPr>
      </w:pPr>
    </w:p>
    <w:p w14:paraId="1EC4E9F4" w14:textId="3F96FB65" w:rsidR="00B04325" w:rsidRPr="0054477A" w:rsidRDefault="00B04325" w:rsidP="00B04325">
      <w:pPr>
        <w:tabs>
          <w:tab w:val="left" w:pos="3780"/>
        </w:tabs>
        <w:rPr>
          <w:ins w:id="532" w:author="Angela Quinn (NESO)" w:date="2024-10-18T17:48:00Z"/>
          <w:rFonts w:cs="Arial"/>
          <w:szCs w:val="24"/>
        </w:rPr>
      </w:pPr>
      <w:ins w:id="533" w:author="Angela Quinn (NESO)" w:date="2024-10-18T17:48:00Z">
        <w:r w:rsidRPr="0054477A">
          <w:rPr>
            <w:rFonts w:cs="Arial"/>
            <w:szCs w:val="24"/>
          </w:rPr>
          <w:t>P</w:t>
        </w:r>
      </w:ins>
      <w:ins w:id="534" w:author="Angela Quinn (NESO)" w:date="2024-10-18T17:50:00Z">
        <w:r w:rsidR="009E69F1">
          <w:rPr>
            <w:rFonts w:cs="Arial"/>
            <w:szCs w:val="24"/>
          </w:rPr>
          <w:t>roject</w:t>
        </w:r>
      </w:ins>
    </w:p>
    <w:p w14:paraId="034FF256" w14:textId="77777777" w:rsidR="00B04325" w:rsidRPr="0054477A" w:rsidRDefault="00B04325" w:rsidP="00B04325">
      <w:pPr>
        <w:tabs>
          <w:tab w:val="left" w:pos="3780"/>
        </w:tabs>
        <w:rPr>
          <w:ins w:id="535" w:author="Angela Quinn (NESO)" w:date="2024-10-18T17:48:00Z"/>
          <w:rFonts w:cs="Arial"/>
          <w:szCs w:val="24"/>
        </w:rPr>
      </w:pPr>
    </w:p>
    <w:p w14:paraId="2D1085AA" w14:textId="39990AD9" w:rsidR="00B04325" w:rsidRPr="0054477A" w:rsidRDefault="00B04325" w:rsidP="00B04325">
      <w:pPr>
        <w:tabs>
          <w:tab w:val="left" w:pos="3780"/>
        </w:tabs>
        <w:rPr>
          <w:ins w:id="536" w:author="Angela Quinn (NESO)" w:date="2024-10-18T17:48:00Z"/>
          <w:rFonts w:cs="Arial"/>
          <w:szCs w:val="24"/>
        </w:rPr>
      </w:pPr>
      <w:ins w:id="537" w:author="Angela Quinn (NESO)" w:date="2024-10-18T17:48:00Z">
        <w:r w:rsidRPr="0054477A">
          <w:rPr>
            <w:rFonts w:cs="Arial"/>
            <w:szCs w:val="24"/>
          </w:rPr>
          <w:t xml:space="preserve">Location </w:t>
        </w:r>
      </w:ins>
    </w:p>
    <w:p w14:paraId="6DE49BFB" w14:textId="77777777" w:rsidR="00B04325" w:rsidRPr="0054477A" w:rsidRDefault="00B04325" w:rsidP="00B04325">
      <w:pPr>
        <w:tabs>
          <w:tab w:val="left" w:pos="3780"/>
        </w:tabs>
        <w:rPr>
          <w:ins w:id="538" w:author="Angela Quinn (NESO)" w:date="2024-10-18T17:48:00Z"/>
          <w:rFonts w:cs="Arial"/>
          <w:szCs w:val="24"/>
        </w:rPr>
      </w:pPr>
    </w:p>
    <w:p w14:paraId="7640D920" w14:textId="77777777" w:rsidR="00B04325" w:rsidRPr="0054477A" w:rsidRDefault="00B04325" w:rsidP="00B04325">
      <w:pPr>
        <w:tabs>
          <w:tab w:val="left" w:pos="3780"/>
        </w:tabs>
        <w:rPr>
          <w:ins w:id="539" w:author="Angela Quinn (NESO)" w:date="2024-10-18T17:48:00Z"/>
          <w:rFonts w:cs="Arial"/>
          <w:szCs w:val="24"/>
        </w:rPr>
      </w:pPr>
      <w:ins w:id="540" w:author="Angela Quinn (NESO)" w:date="2024-10-18T17:48:00Z">
        <w:r w:rsidRPr="0054477A">
          <w:rPr>
            <w:rFonts w:cs="Arial"/>
            <w:szCs w:val="24"/>
          </w:rPr>
          <w:t>Connection Site (GSP)</w:t>
        </w:r>
        <w:r w:rsidRPr="009609E7">
          <w:rPr>
            <w:rFonts w:cs="Arial"/>
            <w:szCs w:val="24"/>
          </w:rPr>
          <w:t xml:space="preserv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30D6A506" w14:textId="77777777" w:rsidR="00B04325" w:rsidRPr="0054477A" w:rsidRDefault="00B04325" w:rsidP="00B04325">
      <w:pPr>
        <w:tabs>
          <w:tab w:val="left" w:pos="3780"/>
        </w:tabs>
        <w:rPr>
          <w:ins w:id="541" w:author="Angela Quinn (NESO)" w:date="2024-10-18T17:48:00Z"/>
          <w:rFonts w:cs="Arial"/>
          <w:szCs w:val="24"/>
        </w:rPr>
      </w:pPr>
    </w:p>
    <w:p w14:paraId="3585AF85" w14:textId="77777777" w:rsidR="00B04325" w:rsidRPr="0054477A" w:rsidRDefault="00B04325" w:rsidP="00B04325">
      <w:pPr>
        <w:tabs>
          <w:tab w:val="left" w:pos="3780"/>
        </w:tabs>
        <w:rPr>
          <w:ins w:id="542" w:author="Angela Quinn (NESO)" w:date="2024-10-18T17:48:00Z"/>
          <w:rFonts w:cs="Arial"/>
          <w:szCs w:val="24"/>
        </w:rPr>
      </w:pPr>
      <w:ins w:id="543" w:author="Angela Quinn (NESO)" w:date="2024-10-18T17:48:00Z">
        <w:r w:rsidRPr="0054477A">
          <w:rPr>
            <w:rFonts w:cs="Arial"/>
            <w:szCs w:val="24"/>
          </w:rPr>
          <w:t>Site of Connection</w:t>
        </w:r>
        <w:r>
          <w:rPr>
            <w:rFonts w:cs="Arial"/>
            <w:szCs w:val="24"/>
          </w:rPr>
          <w:t xml:space="preserve"> [(provided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64AB6113" w14:textId="77777777" w:rsidR="00B04325" w:rsidRPr="0054477A" w:rsidRDefault="00B04325" w:rsidP="00B04325">
      <w:pPr>
        <w:tabs>
          <w:tab w:val="left" w:pos="3780"/>
        </w:tabs>
        <w:rPr>
          <w:ins w:id="544" w:author="Angela Quinn (NESO)" w:date="2024-10-18T17:48:00Z"/>
          <w:rFonts w:cs="Arial"/>
          <w:szCs w:val="24"/>
        </w:rPr>
      </w:pPr>
    </w:p>
    <w:p w14:paraId="1DB7F4FD" w14:textId="77777777" w:rsidR="00B04325" w:rsidRPr="0054477A" w:rsidRDefault="00B04325" w:rsidP="00B04325">
      <w:pPr>
        <w:tabs>
          <w:tab w:val="left" w:pos="3780"/>
        </w:tabs>
        <w:rPr>
          <w:ins w:id="545" w:author="Angela Quinn (NESO)" w:date="2024-10-18T17:48:00Z"/>
          <w:rFonts w:cs="Arial"/>
          <w:szCs w:val="24"/>
        </w:rPr>
      </w:pPr>
    </w:p>
    <w:p w14:paraId="353E54A5" w14:textId="77777777" w:rsidR="00B04325" w:rsidRPr="0054477A" w:rsidRDefault="00B04325" w:rsidP="00B04325">
      <w:pPr>
        <w:tabs>
          <w:tab w:val="left" w:pos="3780"/>
        </w:tabs>
        <w:rPr>
          <w:ins w:id="546" w:author="Angela Quinn (NESO)" w:date="2024-10-18T17:48:00Z"/>
          <w:rFonts w:cs="Arial"/>
          <w:szCs w:val="24"/>
        </w:rPr>
      </w:pPr>
      <w:ins w:id="547" w:author="Angela Quinn (NESO)" w:date="2024-10-18T17:48:00Z">
        <w:r w:rsidRPr="0054477A">
          <w:rPr>
            <w:rFonts w:cs="Arial"/>
            <w:szCs w:val="24"/>
          </w:rPr>
          <w:t>Agreement Reference</w:t>
        </w:r>
      </w:ins>
    </w:p>
    <w:p w14:paraId="33420367" w14:textId="77777777" w:rsidR="00B04325" w:rsidRPr="0054477A" w:rsidRDefault="00B04325" w:rsidP="00B04325">
      <w:pPr>
        <w:tabs>
          <w:tab w:val="left" w:pos="3780"/>
        </w:tabs>
        <w:rPr>
          <w:ins w:id="548" w:author="Angela Quinn (NESO)" w:date="2024-10-18T17:48:00Z"/>
          <w:rFonts w:cs="Arial"/>
          <w:szCs w:val="24"/>
        </w:rPr>
      </w:pPr>
    </w:p>
    <w:p w14:paraId="06894882" w14:textId="77777777" w:rsidR="00B04325" w:rsidRPr="0054477A" w:rsidRDefault="00B04325" w:rsidP="00B04325">
      <w:pPr>
        <w:tabs>
          <w:tab w:val="left" w:pos="3780"/>
        </w:tabs>
        <w:rPr>
          <w:ins w:id="549" w:author="Angela Quinn (NESO)" w:date="2024-10-18T17:48:00Z"/>
          <w:rFonts w:cs="Arial"/>
          <w:szCs w:val="24"/>
        </w:rPr>
      </w:pPr>
    </w:p>
    <w:p w14:paraId="5BAF5EA5" w14:textId="77777777" w:rsidR="00B04325" w:rsidRPr="0054477A" w:rsidRDefault="00B04325" w:rsidP="00B04325">
      <w:pPr>
        <w:tabs>
          <w:tab w:val="left" w:pos="3780"/>
        </w:tabs>
        <w:rPr>
          <w:ins w:id="550" w:author="Angela Quinn (NESO)" w:date="2024-10-18T17:48:00Z"/>
          <w:rFonts w:cs="Arial"/>
          <w:szCs w:val="24"/>
        </w:rPr>
      </w:pPr>
      <w:ins w:id="551" w:author="Angela Quinn (NESO)" w:date="2024-10-18T17:48:00Z">
        <w:r w:rsidRPr="0054477A">
          <w:rPr>
            <w:rFonts w:cs="Arial"/>
            <w:szCs w:val="24"/>
          </w:rPr>
          <w:t>[Insert details equivalent to data listed in part 1 of the planning code]</w:t>
        </w:r>
      </w:ins>
    </w:p>
    <w:p w14:paraId="71CEBB5A" w14:textId="77777777" w:rsidR="00B04325" w:rsidRPr="0054477A" w:rsidRDefault="00B04325" w:rsidP="00B04325">
      <w:pPr>
        <w:tabs>
          <w:tab w:val="left" w:pos="3780"/>
        </w:tabs>
        <w:rPr>
          <w:ins w:id="552" w:author="Angela Quinn (NESO)" w:date="2024-10-18T17:48:00Z"/>
          <w:rFonts w:cs="Arial"/>
          <w:szCs w:val="24"/>
        </w:rPr>
      </w:pPr>
    </w:p>
    <w:p w14:paraId="604BC2AF" w14:textId="0C7AA1F4" w:rsidR="00B04325" w:rsidRDefault="00B04325" w:rsidP="00B04325">
      <w:pPr>
        <w:tabs>
          <w:tab w:val="left" w:pos="3780"/>
        </w:tabs>
        <w:rPr>
          <w:ins w:id="553" w:author="Angela Quinn (NESO)" w:date="2024-10-18T17:53:00Z"/>
          <w:rFonts w:cs="Arial"/>
          <w:szCs w:val="24"/>
        </w:rPr>
      </w:pPr>
      <w:ins w:id="554" w:author="Angela Quinn (NESO)" w:date="2024-10-18T17:48:00Z">
        <w:r>
          <w:rPr>
            <w:rFonts w:cs="Arial"/>
            <w:szCs w:val="24"/>
          </w:rPr>
          <w:t>D</w:t>
        </w:r>
        <w:r w:rsidRPr="0054477A">
          <w:rPr>
            <w:rFonts w:cs="Arial"/>
            <w:szCs w:val="24"/>
          </w:rPr>
          <w:t xml:space="preserve">ate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ins w:id="555" w:author="Angela Quinn (NESO)" w:date="2024-10-18T17:53:00Z">
        <w:r w:rsidR="006533A4">
          <w:rPr>
            <w:rFonts w:cs="Arial"/>
            <w:szCs w:val="24"/>
          </w:rPr>
          <w:t xml:space="preserve"> </w:t>
        </w:r>
      </w:ins>
      <w:ins w:id="556" w:author="Angela Quinn (NESO)" w:date="2024-10-18T17:48:00Z">
        <w:r w:rsidRPr="0054477A">
          <w:rPr>
            <w:rFonts w:cs="Arial"/>
            <w:szCs w:val="24"/>
          </w:rPr>
          <w:t xml:space="preserve">when Power Station’s connection to\use of the Distribution System will be energised. </w:t>
        </w:r>
      </w:ins>
    </w:p>
    <w:p w14:paraId="24AB6689" w14:textId="77777777" w:rsidR="006533A4" w:rsidRDefault="006533A4" w:rsidP="00B04325">
      <w:pPr>
        <w:tabs>
          <w:tab w:val="left" w:pos="3780"/>
        </w:tabs>
        <w:rPr>
          <w:ins w:id="557" w:author="Angela Quinn (NESO)" w:date="2024-10-18T17:53:00Z"/>
          <w:rFonts w:cs="Arial"/>
          <w:szCs w:val="24"/>
        </w:rPr>
      </w:pPr>
    </w:p>
    <w:p w14:paraId="08EAF35F" w14:textId="1AAC5FD2" w:rsidR="006533A4" w:rsidRDefault="006533A4" w:rsidP="00B04325">
      <w:pPr>
        <w:tabs>
          <w:tab w:val="left" w:pos="3780"/>
        </w:tabs>
        <w:rPr>
          <w:ins w:id="558" w:author="Angela Quinn (NESO)" w:date="2024-10-18T17:48:00Z"/>
          <w:rFonts w:cs="Arial"/>
          <w:szCs w:val="24"/>
        </w:rPr>
      </w:pPr>
      <w:ins w:id="559" w:author="Angela Quinn (NESO)" w:date="2024-10-18T17:53:00Z">
        <w:r>
          <w:rPr>
            <w:rFonts w:cs="Arial"/>
            <w:szCs w:val="24"/>
          </w:rPr>
          <w:t>Installed Capacity</w:t>
        </w:r>
      </w:ins>
    </w:p>
    <w:p w14:paraId="557890A2" w14:textId="77777777" w:rsidR="00B04325" w:rsidRDefault="00B04325" w:rsidP="00B04325">
      <w:pPr>
        <w:tabs>
          <w:tab w:val="left" w:pos="3780"/>
        </w:tabs>
        <w:rPr>
          <w:ins w:id="560" w:author="Angela Quinn (NESO)" w:date="2024-10-18T17:48:00Z"/>
          <w:rFonts w:cs="Arial"/>
          <w:szCs w:val="24"/>
        </w:rPr>
      </w:pPr>
    </w:p>
    <w:p w14:paraId="0D51879F" w14:textId="77777777" w:rsidR="00B04325" w:rsidRDefault="00B04325" w:rsidP="00B04325">
      <w:pPr>
        <w:tabs>
          <w:tab w:val="left" w:pos="3780"/>
        </w:tabs>
        <w:rPr>
          <w:ins w:id="561" w:author="Angela Quinn (NESO)" w:date="2024-10-18T17:48:00Z"/>
          <w:rFonts w:cs="Arial"/>
          <w:szCs w:val="24"/>
        </w:rPr>
      </w:pPr>
    </w:p>
    <w:p w14:paraId="0BCCA067" w14:textId="77777777" w:rsidR="00B04325" w:rsidRDefault="00B04325" w:rsidP="00B04325">
      <w:pPr>
        <w:rPr>
          <w:ins w:id="562" w:author="Angela Quinn (NESO)" w:date="2024-10-18T17:48:00Z"/>
          <w:rFonts w:cs="Arial"/>
          <w:szCs w:val="24"/>
        </w:rPr>
      </w:pPr>
      <w:ins w:id="563" w:author="Angela Quinn (NESO)" w:date="2024-10-18T17:48:00Z">
        <w:r>
          <w:rPr>
            <w:rFonts w:cs="Arial"/>
            <w:szCs w:val="24"/>
          </w:rPr>
          <w:br w:type="page"/>
        </w:r>
      </w:ins>
    </w:p>
    <w:p w14:paraId="44324764" w14:textId="77777777" w:rsidR="00B04325" w:rsidRPr="0054477A" w:rsidRDefault="00B04325" w:rsidP="00B04325">
      <w:pPr>
        <w:tabs>
          <w:tab w:val="left" w:pos="3780"/>
        </w:tabs>
        <w:jc w:val="center"/>
        <w:rPr>
          <w:ins w:id="564" w:author="Angela Quinn (NESO)" w:date="2024-10-18T17:48:00Z"/>
          <w:rFonts w:cs="Arial"/>
          <w:b/>
          <w:szCs w:val="24"/>
          <w:u w:val="single"/>
        </w:rPr>
      </w:pPr>
      <w:ins w:id="565"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57E9951A" w14:textId="77777777" w:rsidR="00B04325" w:rsidRPr="0054477A" w:rsidRDefault="00B04325" w:rsidP="00B04325">
      <w:pPr>
        <w:tabs>
          <w:tab w:val="left" w:pos="3780"/>
        </w:tabs>
        <w:rPr>
          <w:ins w:id="566" w:author="Angela Quinn (NESO)" w:date="2024-10-18T17:48:00Z"/>
          <w:rFonts w:cs="Arial"/>
          <w:szCs w:val="24"/>
        </w:rPr>
      </w:pPr>
    </w:p>
    <w:p w14:paraId="3709F51E" w14:textId="77777777" w:rsidR="00B04325" w:rsidRDefault="00B04325" w:rsidP="00B04325">
      <w:pPr>
        <w:tabs>
          <w:tab w:val="left" w:pos="3780"/>
        </w:tabs>
        <w:jc w:val="center"/>
        <w:rPr>
          <w:ins w:id="567" w:author="Angela Quinn (NESO)" w:date="2024-10-18T17:48:00Z"/>
          <w:rFonts w:cs="Arial"/>
          <w:b/>
          <w:szCs w:val="24"/>
          <w:u w:val="single"/>
        </w:rPr>
      </w:pPr>
      <w:ins w:id="568" w:author="Angela Quinn (NESO)" w:date="2024-10-18T17:48:00Z">
        <w:r>
          <w:rPr>
            <w:rFonts w:cs="Arial"/>
            <w:b/>
            <w:szCs w:val="24"/>
            <w:u w:val="single"/>
          </w:rPr>
          <w:t>[GATE 2 VERSIONS</w:t>
        </w:r>
      </w:ins>
    </w:p>
    <w:p w14:paraId="140D3E3E" w14:textId="77777777" w:rsidR="00B04325" w:rsidRDefault="00B04325" w:rsidP="00B04325">
      <w:pPr>
        <w:tabs>
          <w:tab w:val="left" w:pos="3780"/>
        </w:tabs>
        <w:jc w:val="center"/>
        <w:rPr>
          <w:ins w:id="569" w:author="Angela Quinn (NESO)" w:date="2024-10-18T17:48:00Z"/>
          <w:rFonts w:cs="Arial"/>
          <w:b/>
          <w:szCs w:val="24"/>
          <w:u w:val="single"/>
        </w:rPr>
      </w:pPr>
    </w:p>
    <w:p w14:paraId="5B1988CB" w14:textId="77777777" w:rsidR="00B04325" w:rsidRDefault="00B04325" w:rsidP="00B04325">
      <w:pPr>
        <w:tabs>
          <w:tab w:val="left" w:pos="3780"/>
        </w:tabs>
        <w:jc w:val="center"/>
        <w:rPr>
          <w:ins w:id="570" w:author="Angela Quinn (NESO)" w:date="2024-10-18T17:48:00Z"/>
          <w:rFonts w:cs="Arial"/>
          <w:b/>
          <w:szCs w:val="24"/>
          <w:u w:val="single"/>
        </w:rPr>
      </w:pPr>
      <w:ins w:id="571" w:author="Angela Quinn (NESO)" w:date="2024-10-18T17:48:00Z">
        <w:r>
          <w:rPr>
            <w:rFonts w:cs="Arial"/>
            <w:b/>
            <w:szCs w:val="24"/>
            <w:u w:val="single"/>
          </w:rPr>
          <w:t>USER’S DATA</w:t>
        </w:r>
      </w:ins>
    </w:p>
    <w:p w14:paraId="7DA1BD64" w14:textId="77777777" w:rsidR="00B04325" w:rsidRDefault="00B04325" w:rsidP="00B04325">
      <w:pPr>
        <w:tabs>
          <w:tab w:val="left" w:pos="3780"/>
        </w:tabs>
        <w:jc w:val="center"/>
        <w:rPr>
          <w:ins w:id="572" w:author="Angela Quinn (NESO)" w:date="2024-10-18T17:48:00Z"/>
          <w:rFonts w:cs="Arial"/>
          <w:b/>
          <w:szCs w:val="24"/>
          <w:u w:val="single"/>
        </w:rPr>
      </w:pPr>
    </w:p>
    <w:p w14:paraId="40EBA9E0" w14:textId="77777777" w:rsidR="00B04325" w:rsidRDefault="00B04325" w:rsidP="00B04325">
      <w:pPr>
        <w:tabs>
          <w:tab w:val="left" w:pos="3780"/>
        </w:tabs>
        <w:jc w:val="center"/>
        <w:rPr>
          <w:ins w:id="573" w:author="Angela Quinn (NESO)" w:date="2024-10-18T17:48:00Z"/>
          <w:rFonts w:cs="Arial"/>
          <w:b/>
          <w:szCs w:val="24"/>
          <w:u w:val="single"/>
        </w:rPr>
      </w:pPr>
    </w:p>
    <w:p w14:paraId="2BE0DCA7" w14:textId="77777777" w:rsidR="00B04325" w:rsidRDefault="00B04325" w:rsidP="00B04325">
      <w:pPr>
        <w:tabs>
          <w:tab w:val="left" w:pos="3780"/>
        </w:tabs>
        <w:jc w:val="center"/>
        <w:rPr>
          <w:ins w:id="574" w:author="Angela Quinn (NESO)" w:date="2024-10-18T17:48:00Z"/>
          <w:rFonts w:cs="Arial"/>
          <w:b/>
          <w:szCs w:val="24"/>
          <w:u w:val="single"/>
        </w:rPr>
      </w:pPr>
    </w:p>
    <w:p w14:paraId="6C7DCA2F" w14:textId="7BDC42E4" w:rsidR="00B04325" w:rsidRPr="0054477A" w:rsidRDefault="00B04325" w:rsidP="00B04325">
      <w:pPr>
        <w:tabs>
          <w:tab w:val="left" w:pos="3780"/>
        </w:tabs>
        <w:rPr>
          <w:ins w:id="575" w:author="Angela Quinn (NESO)" w:date="2024-10-18T17:48:00Z"/>
          <w:rFonts w:cs="Arial"/>
          <w:szCs w:val="24"/>
        </w:rPr>
      </w:pPr>
      <w:ins w:id="576" w:author="Angela Quinn (NESO)" w:date="2024-10-18T17:48:00Z">
        <w:r w:rsidRPr="0054477A">
          <w:rPr>
            <w:rFonts w:cs="Arial"/>
            <w:szCs w:val="24"/>
          </w:rPr>
          <w:t>P</w:t>
        </w:r>
      </w:ins>
      <w:ins w:id="577" w:author="Angela Quinn (NESO)" w:date="2024-10-18T17:51:00Z">
        <w:r w:rsidR="009E69F1">
          <w:rPr>
            <w:rFonts w:cs="Arial"/>
            <w:szCs w:val="24"/>
          </w:rPr>
          <w:t>roject</w:t>
        </w:r>
      </w:ins>
    </w:p>
    <w:p w14:paraId="30C24CE9" w14:textId="77777777" w:rsidR="00B04325" w:rsidRPr="0054477A" w:rsidRDefault="00B04325" w:rsidP="00B04325">
      <w:pPr>
        <w:tabs>
          <w:tab w:val="left" w:pos="3780"/>
        </w:tabs>
        <w:rPr>
          <w:ins w:id="578" w:author="Angela Quinn (NESO)" w:date="2024-10-18T17:48:00Z"/>
          <w:rFonts w:cs="Arial"/>
          <w:szCs w:val="24"/>
        </w:rPr>
      </w:pPr>
    </w:p>
    <w:p w14:paraId="290D4669" w14:textId="768A6DEF" w:rsidR="00B04325" w:rsidRPr="0054477A" w:rsidRDefault="00B04325" w:rsidP="00B04325">
      <w:pPr>
        <w:tabs>
          <w:tab w:val="left" w:pos="3780"/>
        </w:tabs>
        <w:rPr>
          <w:ins w:id="579" w:author="Angela Quinn (NESO)" w:date="2024-10-18T17:48:00Z"/>
          <w:rFonts w:cs="Arial"/>
          <w:szCs w:val="24"/>
        </w:rPr>
      </w:pPr>
      <w:ins w:id="580" w:author="Angela Quinn (NESO)" w:date="2024-10-18T17:48:00Z">
        <w:r w:rsidRPr="0054477A">
          <w:rPr>
            <w:rFonts w:cs="Arial"/>
            <w:szCs w:val="24"/>
          </w:rPr>
          <w:t xml:space="preserve">Location </w:t>
        </w:r>
      </w:ins>
    </w:p>
    <w:p w14:paraId="7D52F3B8" w14:textId="77777777" w:rsidR="00B04325" w:rsidRPr="0054477A" w:rsidRDefault="00B04325" w:rsidP="00B04325">
      <w:pPr>
        <w:tabs>
          <w:tab w:val="left" w:pos="3780"/>
        </w:tabs>
        <w:rPr>
          <w:ins w:id="581" w:author="Angela Quinn (NESO)" w:date="2024-10-18T17:48:00Z"/>
          <w:rFonts w:cs="Arial"/>
          <w:szCs w:val="24"/>
        </w:rPr>
      </w:pPr>
    </w:p>
    <w:p w14:paraId="725CE848" w14:textId="77777777" w:rsidR="00B04325" w:rsidRPr="0054477A" w:rsidRDefault="00B04325" w:rsidP="00B04325">
      <w:pPr>
        <w:tabs>
          <w:tab w:val="left" w:pos="3780"/>
        </w:tabs>
        <w:rPr>
          <w:ins w:id="582" w:author="Angela Quinn (NESO)" w:date="2024-10-18T17:48:00Z"/>
          <w:rFonts w:cs="Arial"/>
          <w:szCs w:val="24"/>
        </w:rPr>
      </w:pPr>
      <w:ins w:id="583" w:author="Angela Quinn (NESO)" w:date="2024-10-18T17:48:00Z">
        <w:r w:rsidRPr="0054477A">
          <w:rPr>
            <w:rFonts w:cs="Arial"/>
            <w:szCs w:val="24"/>
          </w:rPr>
          <w:t xml:space="preserve">Connection Site </w:t>
        </w:r>
      </w:ins>
    </w:p>
    <w:p w14:paraId="7147F788" w14:textId="77777777" w:rsidR="00B04325" w:rsidRPr="0054477A" w:rsidRDefault="00B04325" w:rsidP="00B04325">
      <w:pPr>
        <w:tabs>
          <w:tab w:val="left" w:pos="3780"/>
        </w:tabs>
        <w:rPr>
          <w:ins w:id="584" w:author="Angela Quinn (NESO)" w:date="2024-10-18T17:48:00Z"/>
          <w:rFonts w:cs="Arial"/>
          <w:szCs w:val="24"/>
        </w:rPr>
      </w:pPr>
    </w:p>
    <w:p w14:paraId="1E5298A5" w14:textId="2463C69B" w:rsidR="00B04325" w:rsidRPr="0054477A" w:rsidRDefault="00B04325" w:rsidP="00B04325">
      <w:pPr>
        <w:tabs>
          <w:tab w:val="left" w:pos="3780"/>
        </w:tabs>
        <w:rPr>
          <w:ins w:id="585" w:author="Angela Quinn (NESO)" w:date="2024-10-18T17:48:00Z"/>
          <w:rFonts w:cs="Arial"/>
          <w:szCs w:val="24"/>
        </w:rPr>
      </w:pPr>
      <w:ins w:id="586" w:author="Angela Quinn (NESO)" w:date="2024-10-18T17:48:00Z">
        <w:r>
          <w:rPr>
            <w:rFonts w:cs="Arial"/>
            <w:szCs w:val="24"/>
          </w:rPr>
          <w:t xml:space="preserve">Demand (as set out in </w:t>
        </w:r>
      </w:ins>
      <w:ins w:id="587" w:author="Angela Quinn (NESO)" w:date="2024-10-18T17:51:00Z">
        <w:r w:rsidR="00E57A39">
          <w:rPr>
            <w:rFonts w:cs="Arial"/>
            <w:szCs w:val="24"/>
          </w:rPr>
          <w:t>the</w:t>
        </w:r>
      </w:ins>
      <w:ins w:id="588" w:author="Angela Quinn (NESO)" w:date="2024-10-18T17:48:00Z">
        <w:r>
          <w:rPr>
            <w:rFonts w:cs="Arial"/>
            <w:szCs w:val="24"/>
          </w:rPr>
          <w:t xml:space="preserve"> Bilateral Connection Agreement)</w:t>
        </w:r>
      </w:ins>
    </w:p>
    <w:p w14:paraId="61B6BBAB" w14:textId="77777777" w:rsidR="00B04325" w:rsidRPr="0054477A" w:rsidRDefault="00B04325" w:rsidP="00B04325">
      <w:pPr>
        <w:tabs>
          <w:tab w:val="left" w:pos="3780"/>
        </w:tabs>
        <w:rPr>
          <w:ins w:id="589" w:author="Angela Quinn (NESO)" w:date="2024-10-18T17:48:00Z"/>
          <w:rFonts w:cs="Arial"/>
          <w:szCs w:val="24"/>
        </w:rPr>
      </w:pPr>
    </w:p>
    <w:p w14:paraId="3A4A8522" w14:textId="77777777" w:rsidR="00B04325" w:rsidRPr="0054477A" w:rsidRDefault="00B04325" w:rsidP="00B04325">
      <w:pPr>
        <w:tabs>
          <w:tab w:val="left" w:pos="3780"/>
        </w:tabs>
        <w:rPr>
          <w:ins w:id="590" w:author="Angela Quinn (NESO)" w:date="2024-10-18T17:48:00Z"/>
          <w:rFonts w:cs="Arial"/>
          <w:szCs w:val="24"/>
        </w:rPr>
      </w:pPr>
      <w:ins w:id="591" w:author="Angela Quinn (NESO)" w:date="2024-10-18T17:48:00Z">
        <w:r w:rsidRPr="0054477A">
          <w:rPr>
            <w:rFonts w:cs="Arial"/>
            <w:szCs w:val="24"/>
          </w:rPr>
          <w:t>Agreement Reference</w:t>
        </w:r>
      </w:ins>
    </w:p>
    <w:p w14:paraId="57E24669" w14:textId="77777777" w:rsidR="00B04325" w:rsidRPr="0054477A" w:rsidRDefault="00B04325" w:rsidP="00B04325">
      <w:pPr>
        <w:tabs>
          <w:tab w:val="left" w:pos="3780"/>
        </w:tabs>
        <w:rPr>
          <w:ins w:id="592" w:author="Angela Quinn (NESO)" w:date="2024-10-18T17:48:00Z"/>
          <w:rFonts w:cs="Arial"/>
          <w:szCs w:val="24"/>
        </w:rPr>
      </w:pPr>
    </w:p>
    <w:p w14:paraId="1EB41AEA" w14:textId="77777777" w:rsidR="00B04325" w:rsidRPr="0054477A" w:rsidRDefault="00B04325" w:rsidP="00B04325">
      <w:pPr>
        <w:tabs>
          <w:tab w:val="left" w:pos="3780"/>
        </w:tabs>
        <w:rPr>
          <w:ins w:id="593" w:author="Angela Quinn (NESO)" w:date="2024-10-18T17:48:00Z"/>
          <w:rFonts w:cs="Arial"/>
          <w:szCs w:val="24"/>
        </w:rPr>
      </w:pPr>
      <w:ins w:id="594" w:author="Angela Quinn (NESO)" w:date="2024-10-18T17:48:00Z">
        <w:r w:rsidRPr="0054477A">
          <w:rPr>
            <w:rFonts w:cs="Arial"/>
            <w:szCs w:val="24"/>
          </w:rPr>
          <w:t>[Insert details equivalent to data listed in part 1 of the planning code]</w:t>
        </w:r>
      </w:ins>
    </w:p>
    <w:p w14:paraId="7E7944A4" w14:textId="77777777" w:rsidR="00B04325" w:rsidRPr="0054477A" w:rsidRDefault="00B04325" w:rsidP="00B04325">
      <w:pPr>
        <w:tabs>
          <w:tab w:val="left" w:pos="3780"/>
        </w:tabs>
        <w:rPr>
          <w:ins w:id="595" w:author="Angela Quinn (NESO)" w:date="2024-10-18T17:48:00Z"/>
          <w:rFonts w:cs="Arial"/>
          <w:szCs w:val="24"/>
        </w:rPr>
      </w:pPr>
    </w:p>
    <w:p w14:paraId="0D4B4C48" w14:textId="64F1C682" w:rsidR="00B04325" w:rsidRDefault="00B04325" w:rsidP="00B04325">
      <w:pPr>
        <w:tabs>
          <w:tab w:val="left" w:pos="3780"/>
        </w:tabs>
        <w:rPr>
          <w:ins w:id="596" w:author="Angela Quinn (NESO)" w:date="2024-10-18T17:48:00Z"/>
          <w:rFonts w:cs="Arial"/>
          <w:szCs w:val="24"/>
        </w:rPr>
      </w:pPr>
      <w:ins w:id="597" w:author="Angela Quinn (NESO)" w:date="2024-10-18T17:48:00Z">
        <w:r>
          <w:rPr>
            <w:rFonts w:cs="Arial"/>
            <w:szCs w:val="24"/>
          </w:rPr>
          <w:t xml:space="preserve">Date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1CBA0DA5" w14:textId="77777777" w:rsidR="00B04325" w:rsidRDefault="00B04325" w:rsidP="00B04325">
      <w:pPr>
        <w:tabs>
          <w:tab w:val="left" w:pos="3780"/>
        </w:tabs>
        <w:rPr>
          <w:ins w:id="598" w:author="Angela Quinn (NESO)" w:date="2024-10-18T17:48:00Z"/>
          <w:rFonts w:cs="Arial"/>
          <w:szCs w:val="24"/>
        </w:rPr>
      </w:pPr>
    </w:p>
    <w:p w14:paraId="28AA4238" w14:textId="77777777" w:rsidR="00B04325" w:rsidRDefault="00B04325" w:rsidP="00B04325">
      <w:pPr>
        <w:tabs>
          <w:tab w:val="left" w:pos="3780"/>
        </w:tabs>
        <w:rPr>
          <w:ins w:id="599" w:author="Angela Quinn (NESO)" w:date="2024-10-18T17:48:00Z"/>
          <w:rFonts w:cs="Arial"/>
          <w:szCs w:val="24"/>
        </w:rPr>
      </w:pPr>
      <w:ins w:id="600" w:author="Angela Quinn (NESO)" w:date="2024-10-18T17:48:00Z">
        <w:r>
          <w:rPr>
            <w:rFonts w:cs="Arial"/>
            <w:szCs w:val="24"/>
          </w:rPr>
          <w:t>Installed Capacity</w:t>
        </w:r>
      </w:ins>
    </w:p>
    <w:p w14:paraId="26BB1891" w14:textId="77777777" w:rsidR="00B04325" w:rsidRDefault="00B04325" w:rsidP="00B04325">
      <w:pPr>
        <w:tabs>
          <w:tab w:val="left" w:pos="3780"/>
        </w:tabs>
        <w:rPr>
          <w:ins w:id="601" w:author="Angela Quinn (NESO)" w:date="2024-10-18T17:48:00Z"/>
          <w:rFonts w:cs="Arial"/>
          <w:b/>
          <w:szCs w:val="24"/>
          <w:u w:val="single"/>
        </w:rPr>
      </w:pPr>
    </w:p>
    <w:p w14:paraId="72AA2B52" w14:textId="77777777" w:rsidR="00B04325" w:rsidRDefault="00B04325" w:rsidP="00B04325">
      <w:pPr>
        <w:tabs>
          <w:tab w:val="left" w:pos="3780"/>
        </w:tabs>
        <w:jc w:val="center"/>
        <w:rPr>
          <w:ins w:id="602" w:author="Angela Quinn (NESO)" w:date="2024-10-18T17:48:00Z"/>
          <w:rFonts w:cs="Arial"/>
          <w:b/>
          <w:szCs w:val="24"/>
          <w:u w:val="single"/>
        </w:rPr>
      </w:pPr>
    </w:p>
    <w:p w14:paraId="054CCEEC" w14:textId="77777777" w:rsidR="00B04325" w:rsidRDefault="00B04325" w:rsidP="00B04325">
      <w:pPr>
        <w:tabs>
          <w:tab w:val="left" w:pos="3780"/>
        </w:tabs>
        <w:jc w:val="center"/>
        <w:rPr>
          <w:ins w:id="603" w:author="Angela Quinn (NESO)" w:date="2024-10-18T17:48:00Z"/>
          <w:rFonts w:cs="Arial"/>
          <w:b/>
          <w:szCs w:val="24"/>
          <w:u w:val="single"/>
        </w:rPr>
      </w:pPr>
    </w:p>
    <w:p w14:paraId="6EAAD706" w14:textId="77777777" w:rsidR="00B04325" w:rsidRPr="0054477A" w:rsidRDefault="00B04325" w:rsidP="00B04325">
      <w:pPr>
        <w:tabs>
          <w:tab w:val="left" w:pos="3780"/>
        </w:tabs>
        <w:jc w:val="center"/>
        <w:rPr>
          <w:ins w:id="604" w:author="Angela Quinn (NESO)" w:date="2024-10-18T17:48:00Z"/>
          <w:rFonts w:cs="Arial"/>
          <w:b/>
          <w:szCs w:val="24"/>
          <w:u w:val="single"/>
        </w:rPr>
      </w:pPr>
      <w:ins w:id="605" w:author="Angela Quinn (NESO)" w:date="2024-10-18T17:48:00Z">
        <w:r w:rsidRPr="0054477A">
          <w:rPr>
            <w:rFonts w:cs="Arial"/>
            <w:b/>
            <w:szCs w:val="24"/>
            <w:u w:val="single"/>
          </w:rPr>
          <w:t>DEVELOPER’S DATA</w:t>
        </w:r>
      </w:ins>
    </w:p>
    <w:p w14:paraId="2B07F03A" w14:textId="77777777" w:rsidR="00B04325" w:rsidRPr="0054477A" w:rsidRDefault="00B04325" w:rsidP="00B04325">
      <w:pPr>
        <w:tabs>
          <w:tab w:val="left" w:pos="3780"/>
        </w:tabs>
        <w:rPr>
          <w:ins w:id="606" w:author="Angela Quinn (NESO)" w:date="2024-10-18T17:48:00Z"/>
          <w:rFonts w:cs="Arial"/>
          <w:szCs w:val="24"/>
        </w:rPr>
      </w:pPr>
    </w:p>
    <w:p w14:paraId="6A979C09" w14:textId="0FE8D1F3" w:rsidR="00B04325" w:rsidRPr="0054477A" w:rsidRDefault="006533A4" w:rsidP="00B04325">
      <w:pPr>
        <w:tabs>
          <w:tab w:val="left" w:pos="3780"/>
        </w:tabs>
        <w:rPr>
          <w:ins w:id="607" w:author="Angela Quinn (NESO)" w:date="2024-10-18T17:48:00Z"/>
          <w:rFonts w:cs="Arial"/>
          <w:szCs w:val="24"/>
        </w:rPr>
      </w:pPr>
      <w:ins w:id="608" w:author="Angela Quinn (NESO)" w:date="2024-10-18T17:52:00Z">
        <w:r>
          <w:rPr>
            <w:rFonts w:cs="Arial"/>
            <w:szCs w:val="24"/>
          </w:rPr>
          <w:t>Project</w:t>
        </w:r>
      </w:ins>
    </w:p>
    <w:p w14:paraId="554A0399" w14:textId="77777777" w:rsidR="00B04325" w:rsidRPr="0054477A" w:rsidRDefault="00B04325" w:rsidP="00B04325">
      <w:pPr>
        <w:tabs>
          <w:tab w:val="left" w:pos="3780"/>
        </w:tabs>
        <w:rPr>
          <w:ins w:id="609" w:author="Angela Quinn (NESO)" w:date="2024-10-18T17:48:00Z"/>
          <w:rFonts w:cs="Arial"/>
          <w:szCs w:val="24"/>
        </w:rPr>
      </w:pPr>
    </w:p>
    <w:p w14:paraId="1378E7DD" w14:textId="405D51F6" w:rsidR="00B04325" w:rsidRPr="0054477A" w:rsidRDefault="00B04325" w:rsidP="00B04325">
      <w:pPr>
        <w:tabs>
          <w:tab w:val="left" w:pos="3780"/>
        </w:tabs>
        <w:rPr>
          <w:ins w:id="610" w:author="Angela Quinn (NESO)" w:date="2024-10-18T17:48:00Z"/>
          <w:rFonts w:cs="Arial"/>
          <w:szCs w:val="24"/>
        </w:rPr>
      </w:pPr>
      <w:ins w:id="611" w:author="Angela Quinn (NESO)" w:date="2024-10-18T17:48:00Z">
        <w:r w:rsidRPr="0054477A">
          <w:rPr>
            <w:rFonts w:cs="Arial"/>
            <w:szCs w:val="24"/>
          </w:rPr>
          <w:t xml:space="preserve">Location </w:t>
        </w:r>
      </w:ins>
    </w:p>
    <w:p w14:paraId="2063D69D" w14:textId="77777777" w:rsidR="00B04325" w:rsidRPr="0054477A" w:rsidRDefault="00B04325" w:rsidP="00B04325">
      <w:pPr>
        <w:tabs>
          <w:tab w:val="left" w:pos="3780"/>
        </w:tabs>
        <w:rPr>
          <w:ins w:id="612" w:author="Angela Quinn (NESO)" w:date="2024-10-18T17:48:00Z"/>
          <w:rFonts w:cs="Arial"/>
          <w:szCs w:val="24"/>
        </w:rPr>
      </w:pPr>
    </w:p>
    <w:p w14:paraId="312D09E5" w14:textId="77777777" w:rsidR="00B04325" w:rsidRPr="0054477A" w:rsidRDefault="00B04325" w:rsidP="00B04325">
      <w:pPr>
        <w:tabs>
          <w:tab w:val="left" w:pos="3780"/>
        </w:tabs>
        <w:rPr>
          <w:ins w:id="613" w:author="Angela Quinn (NESO)" w:date="2024-10-18T17:48:00Z"/>
          <w:rFonts w:cs="Arial"/>
          <w:szCs w:val="24"/>
        </w:rPr>
      </w:pPr>
      <w:ins w:id="614" w:author="Angela Quinn (NESO)" w:date="2024-10-18T17:48:00Z">
        <w:r w:rsidRPr="0054477A">
          <w:rPr>
            <w:rFonts w:cs="Arial"/>
            <w:szCs w:val="24"/>
          </w:rPr>
          <w:t>Connection Site (GSP)</w:t>
        </w:r>
        <w:r w:rsidRPr="009609E7">
          <w:rPr>
            <w:rFonts w:cs="Arial"/>
            <w:szCs w:val="24"/>
          </w:rPr>
          <w:t xml:space="preserve"> </w:t>
        </w:r>
      </w:ins>
    </w:p>
    <w:p w14:paraId="27E16D43" w14:textId="77777777" w:rsidR="00B04325" w:rsidRPr="0054477A" w:rsidRDefault="00B04325" w:rsidP="00B04325">
      <w:pPr>
        <w:tabs>
          <w:tab w:val="left" w:pos="3780"/>
        </w:tabs>
        <w:rPr>
          <w:ins w:id="615" w:author="Angela Quinn (NESO)" w:date="2024-10-18T17:48:00Z"/>
          <w:rFonts w:cs="Arial"/>
          <w:szCs w:val="24"/>
        </w:rPr>
      </w:pPr>
    </w:p>
    <w:p w14:paraId="0E29595E" w14:textId="77777777" w:rsidR="00B04325" w:rsidRPr="0054477A" w:rsidRDefault="00B04325" w:rsidP="00B04325">
      <w:pPr>
        <w:tabs>
          <w:tab w:val="left" w:pos="3780"/>
        </w:tabs>
        <w:rPr>
          <w:ins w:id="616" w:author="Angela Quinn (NESO)" w:date="2024-10-18T17:48:00Z"/>
          <w:rFonts w:cs="Arial"/>
          <w:szCs w:val="24"/>
        </w:rPr>
      </w:pPr>
      <w:ins w:id="617" w:author="Angela Quinn (NESO)" w:date="2024-10-18T17:48:00Z">
        <w:r w:rsidRPr="0054477A">
          <w:rPr>
            <w:rFonts w:cs="Arial"/>
            <w:szCs w:val="24"/>
          </w:rPr>
          <w:t>Site of Connection</w:t>
        </w:r>
        <w:r>
          <w:rPr>
            <w:rFonts w:cs="Arial"/>
            <w:szCs w:val="24"/>
          </w:rPr>
          <w:t xml:space="preserve"> </w:t>
        </w:r>
      </w:ins>
    </w:p>
    <w:p w14:paraId="63561D33" w14:textId="77777777" w:rsidR="00B04325" w:rsidRDefault="00B04325" w:rsidP="00B04325">
      <w:pPr>
        <w:tabs>
          <w:tab w:val="left" w:pos="3780"/>
        </w:tabs>
        <w:rPr>
          <w:ins w:id="618" w:author="Angela Quinn (NESO)" w:date="2024-10-18T17:48:00Z"/>
          <w:rFonts w:cs="Arial"/>
          <w:szCs w:val="24"/>
        </w:rPr>
      </w:pPr>
    </w:p>
    <w:p w14:paraId="79AB1440" w14:textId="1E181DBC" w:rsidR="00B04325" w:rsidRPr="0054477A" w:rsidRDefault="00B04325" w:rsidP="00B04325">
      <w:pPr>
        <w:tabs>
          <w:tab w:val="left" w:pos="3780"/>
        </w:tabs>
        <w:rPr>
          <w:ins w:id="619" w:author="Angela Quinn (NESO)" w:date="2024-10-18T17:48:00Z"/>
          <w:rFonts w:cs="Arial"/>
          <w:szCs w:val="24"/>
        </w:rPr>
      </w:pPr>
      <w:ins w:id="620" w:author="Angela Quinn (NESO)" w:date="2024-10-18T17:48:00Z">
        <w:r>
          <w:rPr>
            <w:rFonts w:cs="Arial"/>
            <w:szCs w:val="24"/>
          </w:rPr>
          <w:t>Developer Cap</w:t>
        </w:r>
      </w:ins>
      <w:ins w:id="621" w:author="Angela Quinn (NESO)" w:date="2024-10-18T17:52:00Z">
        <w:r w:rsidR="006533A4">
          <w:rPr>
            <w:rFonts w:cs="Arial"/>
            <w:szCs w:val="24"/>
          </w:rPr>
          <w:t>a</w:t>
        </w:r>
      </w:ins>
      <w:ins w:id="622" w:author="Angela Quinn (NESO)" w:date="2024-10-18T17:48:00Z">
        <w:r>
          <w:rPr>
            <w:rFonts w:cs="Arial"/>
            <w:szCs w:val="24"/>
          </w:rPr>
          <w:t>city</w:t>
        </w:r>
      </w:ins>
    </w:p>
    <w:p w14:paraId="3334DC94" w14:textId="77777777" w:rsidR="00B04325" w:rsidRPr="0054477A" w:rsidRDefault="00B04325" w:rsidP="00B04325">
      <w:pPr>
        <w:tabs>
          <w:tab w:val="left" w:pos="3780"/>
        </w:tabs>
        <w:rPr>
          <w:ins w:id="623" w:author="Angela Quinn (NESO)" w:date="2024-10-18T17:48:00Z"/>
          <w:rFonts w:cs="Arial"/>
          <w:szCs w:val="24"/>
        </w:rPr>
      </w:pPr>
    </w:p>
    <w:p w14:paraId="0DFEE107" w14:textId="77777777" w:rsidR="00B04325" w:rsidRPr="0054477A" w:rsidRDefault="00B04325" w:rsidP="00B04325">
      <w:pPr>
        <w:tabs>
          <w:tab w:val="left" w:pos="3780"/>
        </w:tabs>
        <w:rPr>
          <w:ins w:id="624" w:author="Angela Quinn (NESO)" w:date="2024-10-18T17:48:00Z"/>
          <w:rFonts w:cs="Arial"/>
          <w:szCs w:val="24"/>
        </w:rPr>
      </w:pPr>
      <w:ins w:id="625" w:author="Angela Quinn (NESO)" w:date="2024-10-18T17:48:00Z">
        <w:r w:rsidRPr="0054477A">
          <w:rPr>
            <w:rFonts w:cs="Arial"/>
            <w:szCs w:val="24"/>
          </w:rPr>
          <w:t>Agreement Reference</w:t>
        </w:r>
      </w:ins>
    </w:p>
    <w:p w14:paraId="060B730F" w14:textId="77777777" w:rsidR="00B04325" w:rsidRPr="0054477A" w:rsidRDefault="00B04325" w:rsidP="00B04325">
      <w:pPr>
        <w:tabs>
          <w:tab w:val="left" w:pos="3780"/>
        </w:tabs>
        <w:rPr>
          <w:ins w:id="626" w:author="Angela Quinn (NESO)" w:date="2024-10-18T17:48:00Z"/>
          <w:rFonts w:cs="Arial"/>
          <w:szCs w:val="24"/>
        </w:rPr>
      </w:pPr>
    </w:p>
    <w:p w14:paraId="0049ABB1" w14:textId="77777777" w:rsidR="00B04325" w:rsidRPr="0054477A" w:rsidRDefault="00B04325" w:rsidP="00B04325">
      <w:pPr>
        <w:tabs>
          <w:tab w:val="left" w:pos="3780"/>
        </w:tabs>
        <w:rPr>
          <w:ins w:id="627" w:author="Angela Quinn (NESO)" w:date="2024-10-18T17:48:00Z"/>
          <w:rFonts w:cs="Arial"/>
          <w:szCs w:val="24"/>
        </w:rPr>
      </w:pPr>
    </w:p>
    <w:p w14:paraId="254C6358" w14:textId="77777777" w:rsidR="00B04325" w:rsidRPr="0054477A" w:rsidRDefault="00B04325" w:rsidP="00B04325">
      <w:pPr>
        <w:tabs>
          <w:tab w:val="left" w:pos="3780"/>
        </w:tabs>
        <w:rPr>
          <w:ins w:id="628" w:author="Angela Quinn (NESO)" w:date="2024-10-18T17:48:00Z"/>
          <w:rFonts w:cs="Arial"/>
          <w:szCs w:val="24"/>
        </w:rPr>
      </w:pPr>
      <w:ins w:id="629" w:author="Angela Quinn (NESO)" w:date="2024-10-18T17:48:00Z">
        <w:r w:rsidRPr="0054477A">
          <w:rPr>
            <w:rFonts w:cs="Arial"/>
            <w:szCs w:val="24"/>
          </w:rPr>
          <w:t>[Insert details equivalent to data listed in part 1 of the planning code]</w:t>
        </w:r>
      </w:ins>
    </w:p>
    <w:p w14:paraId="7E8BE9BA" w14:textId="77777777" w:rsidR="00B04325" w:rsidRPr="0054477A" w:rsidRDefault="00B04325" w:rsidP="00B04325">
      <w:pPr>
        <w:tabs>
          <w:tab w:val="left" w:pos="3780"/>
        </w:tabs>
        <w:rPr>
          <w:ins w:id="630" w:author="Angela Quinn (NESO)" w:date="2024-10-18T17:48:00Z"/>
          <w:rFonts w:cs="Arial"/>
          <w:szCs w:val="24"/>
        </w:rPr>
      </w:pPr>
    </w:p>
    <w:p w14:paraId="58928D17" w14:textId="7693205B" w:rsidR="00B04325" w:rsidRDefault="00B04325" w:rsidP="00B04325">
      <w:pPr>
        <w:tabs>
          <w:tab w:val="left" w:pos="3780"/>
        </w:tabs>
        <w:rPr>
          <w:ins w:id="631" w:author="Angela Quinn (NESO)" w:date="2024-10-18T17:52:00Z"/>
          <w:rFonts w:cs="Arial"/>
          <w:szCs w:val="24"/>
        </w:rPr>
      </w:pPr>
      <w:ins w:id="632" w:author="Angela Quinn (NESO)" w:date="2024-10-18T17:48:00Z">
        <w:r>
          <w:rPr>
            <w:rFonts w:cs="Arial"/>
            <w:szCs w:val="24"/>
          </w:rPr>
          <w:t>D</w:t>
        </w:r>
        <w:r w:rsidRPr="0054477A">
          <w:rPr>
            <w:rFonts w:cs="Arial"/>
            <w:szCs w:val="24"/>
          </w:rPr>
          <w:t xml:space="preserve">ate when connection to\use of the Distribution System will be energised. </w:t>
        </w:r>
      </w:ins>
    </w:p>
    <w:p w14:paraId="043BA46C" w14:textId="77777777" w:rsidR="006533A4" w:rsidRDefault="006533A4" w:rsidP="00B04325">
      <w:pPr>
        <w:tabs>
          <w:tab w:val="left" w:pos="3780"/>
        </w:tabs>
        <w:rPr>
          <w:ins w:id="633" w:author="Angela Quinn (NESO)" w:date="2024-10-18T17:48:00Z"/>
          <w:rFonts w:cs="Arial"/>
          <w:szCs w:val="24"/>
        </w:rPr>
      </w:pPr>
    </w:p>
    <w:p w14:paraId="093B8366" w14:textId="77777777" w:rsidR="00B04325" w:rsidRDefault="00B04325" w:rsidP="00B04325">
      <w:pPr>
        <w:rPr>
          <w:ins w:id="634" w:author="Angela Quinn (NESO)" w:date="2024-10-18T17:48:00Z"/>
          <w:rFonts w:cs="Arial"/>
          <w:szCs w:val="24"/>
        </w:rPr>
      </w:pPr>
      <w:ins w:id="635" w:author="Angela Quinn (NESO)" w:date="2024-10-18T17:48:00Z">
        <w:r>
          <w:rPr>
            <w:rFonts w:cs="Arial"/>
            <w:szCs w:val="24"/>
          </w:rPr>
          <w:t>Installed Capacity</w:t>
        </w:r>
        <w:r>
          <w:rPr>
            <w:rFonts w:cs="Arial"/>
            <w:szCs w:val="24"/>
          </w:rPr>
          <w:br w:type="page"/>
        </w:r>
      </w:ins>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8E523B">
        <w:trPr>
          <w:trHeight w:val="300"/>
        </w:trPr>
        <w:tc>
          <w:tcPr>
            <w:tcW w:w="4508" w:type="dxa"/>
            <w:tcMar>
              <w:left w:w="108" w:type="dxa"/>
              <w:right w:w="108" w:type="dxa"/>
            </w:tcMar>
          </w:tcPr>
          <w:p w14:paraId="1823BC72"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8E523B">
        <w:trPr>
          <w:trHeight w:val="300"/>
        </w:trPr>
        <w:tc>
          <w:tcPr>
            <w:tcW w:w="4508" w:type="dxa"/>
            <w:tcMar>
              <w:left w:w="108" w:type="dxa"/>
              <w:right w:w="108" w:type="dxa"/>
            </w:tcMar>
          </w:tcPr>
          <w:p w14:paraId="03F29823" w14:textId="77777777" w:rsidR="00A024EC" w:rsidRPr="00A024EC" w:rsidRDefault="00A024EC" w:rsidP="008E523B">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4A8ABCE" w14:textId="77777777" w:rsidTr="008E523B">
        <w:trPr>
          <w:trHeight w:val="300"/>
        </w:trPr>
        <w:tc>
          <w:tcPr>
            <w:tcW w:w="4508" w:type="dxa"/>
            <w:tcMar>
              <w:left w:w="108" w:type="dxa"/>
              <w:right w:w="108" w:type="dxa"/>
            </w:tcMar>
          </w:tcPr>
          <w:p w14:paraId="1E29BE78" w14:textId="77777777" w:rsidR="00A024EC" w:rsidRPr="00A024EC" w:rsidRDefault="00A024EC" w:rsidP="008E523B">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1E337894" w14:textId="77777777" w:rsidTr="008E523B">
        <w:trPr>
          <w:trHeight w:val="300"/>
        </w:trPr>
        <w:tc>
          <w:tcPr>
            <w:tcW w:w="4508" w:type="dxa"/>
            <w:tcMar>
              <w:left w:w="108" w:type="dxa"/>
              <w:right w:w="108" w:type="dxa"/>
            </w:tcMar>
          </w:tcPr>
          <w:p w14:paraId="15D3E996" w14:textId="77777777" w:rsidR="00A024EC" w:rsidRPr="00A024EC" w:rsidRDefault="00A024EC" w:rsidP="008E523B">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8E523B">
        <w:trPr>
          <w:trHeight w:val="300"/>
        </w:trPr>
        <w:tc>
          <w:tcPr>
            <w:tcW w:w="4508" w:type="dxa"/>
          </w:tcPr>
          <w:p w14:paraId="3E000D0E"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8E523B">
        <w:trPr>
          <w:trHeight w:val="300"/>
        </w:trPr>
        <w:tc>
          <w:tcPr>
            <w:tcW w:w="4508" w:type="dxa"/>
          </w:tcPr>
          <w:p w14:paraId="240041C6" w14:textId="77777777" w:rsidR="00A024EC" w:rsidRPr="00A024EC" w:rsidRDefault="00A024EC" w:rsidP="008E523B">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9C62863" w14:textId="77777777" w:rsidTr="008E523B">
        <w:trPr>
          <w:trHeight w:val="300"/>
        </w:trPr>
        <w:tc>
          <w:tcPr>
            <w:tcW w:w="4508" w:type="dxa"/>
          </w:tcPr>
          <w:p w14:paraId="49CE1F8E" w14:textId="77777777" w:rsidR="00A024EC" w:rsidRPr="00A024EC" w:rsidRDefault="00A024EC" w:rsidP="008E523B">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2B15FA90" w14:textId="77777777" w:rsidTr="008E523B">
        <w:trPr>
          <w:trHeight w:val="300"/>
        </w:trPr>
        <w:tc>
          <w:tcPr>
            <w:tcW w:w="4508" w:type="dxa"/>
          </w:tcPr>
          <w:p w14:paraId="5208437E" w14:textId="77777777" w:rsidR="00A024EC" w:rsidRPr="00A024EC" w:rsidRDefault="00A024EC" w:rsidP="008E523B">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3247AC1F" w14:textId="77777777" w:rsidTr="008E523B">
        <w:trPr>
          <w:trHeight w:val="300"/>
        </w:trPr>
        <w:tc>
          <w:tcPr>
            <w:tcW w:w="4508" w:type="dxa"/>
          </w:tcPr>
          <w:p w14:paraId="053A2242" w14:textId="77777777" w:rsidR="00A024EC" w:rsidRPr="00A024EC" w:rsidRDefault="00A024EC" w:rsidP="008E523B">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7"/>
      <w:footerReference w:type="first" r:id="rId18"/>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33675" w14:textId="77777777" w:rsidR="00AA634D" w:rsidRDefault="00AA634D">
      <w:r>
        <w:separator/>
      </w:r>
    </w:p>
  </w:endnote>
  <w:endnote w:type="continuationSeparator" w:id="0">
    <w:p w14:paraId="4283CAA3" w14:textId="77777777" w:rsidR="00AA634D" w:rsidRDefault="00AA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09CE4A74"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V1.1</w:t>
    </w:r>
    <w:r w:rsidR="00B71B94">
      <w:rPr>
        <w:rFonts w:ascii="Arial" w:hAnsi="Arial" w:cs="Arial"/>
      </w:rPr>
      <w:t>7</w:t>
    </w:r>
    <w:r w:rsidR="00FF4F30">
      <w:rPr>
        <w:rFonts w:ascii="Arial" w:hAnsi="Arial" w:cs="Arial"/>
      </w:rPr>
      <w:t xml:space="preserve"> </w:t>
    </w:r>
    <w:r w:rsidR="00A51360">
      <w:rPr>
        <w:rFonts w:ascii="Arial" w:hAnsi="Arial" w:cs="Arial"/>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21BBDAB8" w:rsidR="003D7B8B" w:rsidRPr="002727A7" w:rsidRDefault="00731E83" w:rsidP="00731E83">
    <w:pPr>
      <w:pStyle w:val="Footer"/>
      <w:rPr>
        <w:rFonts w:ascii="Arial" w:hAnsi="Arial" w:cs="Arial"/>
      </w:rPr>
    </w:pPr>
    <w:r>
      <w:tab/>
    </w:r>
    <w:r w:rsidR="00436510">
      <w:rPr>
        <w:rFonts w:ascii="Arial" w:hAnsi="Arial" w:cs="Arial"/>
      </w:rPr>
      <w:t>V1.1</w:t>
    </w:r>
    <w:r w:rsidR="00B71B94">
      <w:rPr>
        <w:rFonts w:ascii="Arial" w:hAnsi="Arial" w:cs="Arial"/>
      </w:rPr>
      <w:t>7</w:t>
    </w:r>
    <w:r w:rsidR="00B2130F">
      <w:rPr>
        <w:rFonts w:ascii="Arial" w:hAnsi="Arial" w:cs="Arial"/>
      </w:rPr>
      <w:t xml:space="preserve"> </w:t>
    </w:r>
    <w:r w:rsidR="003E7952">
      <w:rPr>
        <w:rFonts w:ascii="Arial" w:hAnsi="Arial" w:cs="Arial"/>
      </w:rPr>
      <w:t>01 October 2024</w:t>
    </w:r>
    <w:r w:rsidR="00FF4F30">
      <w:rP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EC28C7A" w:rsidR="0046383A" w:rsidRPr="002C00B8" w:rsidRDefault="002C00B8" w:rsidP="002C00B8">
    <w:pPr>
      <w:pStyle w:val="Footer"/>
    </w:pPr>
    <w:r>
      <w:rPr>
        <w:rFonts w:ascii="Arial" w:hAnsi="Arial" w:cs="Arial"/>
      </w:rPr>
      <w:tab/>
    </w:r>
    <w:r w:rsidR="002735E3">
      <w:rPr>
        <w:rFonts w:ascii="Arial" w:hAnsi="Arial" w:cs="Arial"/>
      </w:rPr>
      <w:t>V1.1</w:t>
    </w:r>
    <w:r w:rsidR="00203692">
      <w:rPr>
        <w:rFonts w:ascii="Arial" w:hAnsi="Arial" w:cs="Arial"/>
      </w:rPr>
      <w:t>7 01 October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6E84D3D8" w:rsidR="0046383A" w:rsidRPr="002C00B8" w:rsidRDefault="002C00B8" w:rsidP="002727A7">
    <w:pPr>
      <w:pStyle w:val="Footer"/>
      <w:rPr>
        <w:rFonts w:ascii="Arial" w:hAnsi="Arial" w:cs="Arial"/>
      </w:rPr>
    </w:pPr>
    <w:r>
      <w:tab/>
    </w:r>
    <w:r w:rsidR="00FF4F30">
      <w:rPr>
        <w:rFonts w:ascii="Arial" w:hAnsi="Arial" w:cs="Arial"/>
      </w:rPr>
      <w:t>V1.1</w:t>
    </w:r>
    <w:r w:rsidR="00203692">
      <w:rPr>
        <w:rFonts w:ascii="Arial" w:hAnsi="Arial" w:cs="Arial"/>
      </w:rPr>
      <w:t>7</w:t>
    </w:r>
    <w:r w:rsidR="00FF4F30">
      <w:rPr>
        <w:rFonts w:ascii="Arial" w:hAnsi="Arial" w:cs="Arial"/>
      </w:rPr>
      <w:t xml:space="preserve"> </w:t>
    </w:r>
    <w:r w:rsidR="00203692">
      <w:rPr>
        <w:rFonts w:ascii="Arial" w:hAnsi="Arial" w:cs="Arial"/>
      </w:rPr>
      <w:t>01 October</w:t>
    </w:r>
    <w:r w:rsidR="00FF4F30">
      <w:rPr>
        <w:rFonts w:ascii="Arial" w:hAnsi="Arial" w:cs="Arial"/>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74F4BEB2"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V1.1</w:t>
    </w:r>
    <w:r w:rsidR="0012599A">
      <w:rPr>
        <w:rFonts w:ascii="Arial" w:hAnsi="Arial" w:cs="Arial"/>
      </w:rPr>
      <w:t>7</w:t>
    </w:r>
    <w:r w:rsidR="0065031D">
      <w:rPr>
        <w:rFonts w:ascii="Arial" w:hAnsi="Arial" w:cs="Arial"/>
      </w:rPr>
      <w:t xml:space="preserve"> </w:t>
    </w:r>
    <w:r w:rsidR="00203692">
      <w:rPr>
        <w:rFonts w:ascii="Arial" w:hAnsi="Arial" w:cs="Arial"/>
      </w:rPr>
      <w:t>01 October 2024</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5A16E" w14:textId="77777777" w:rsidR="00AA634D" w:rsidRDefault="00AA634D">
      <w:r>
        <w:separator/>
      </w:r>
    </w:p>
  </w:footnote>
  <w:footnote w:type="continuationSeparator" w:id="0">
    <w:p w14:paraId="7E321CBC" w14:textId="77777777" w:rsidR="00AA634D" w:rsidRDefault="00AA634D">
      <w:r>
        <w:continuationSeparator/>
      </w:r>
    </w:p>
  </w:footnote>
  <w:footnote w:id="1">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2">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3">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3"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6" w15:restartNumberingAfterBreak="0">
    <w:nsid w:val="28C422E7"/>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7"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9"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9"/>
  </w:num>
  <w:num w:numId="3" w16cid:durableId="1896042827">
    <w:abstractNumId w:val="11"/>
  </w:num>
  <w:num w:numId="4" w16cid:durableId="1615021493">
    <w:abstractNumId w:val="2"/>
  </w:num>
  <w:num w:numId="5" w16cid:durableId="40402614">
    <w:abstractNumId w:val="3"/>
  </w:num>
  <w:num w:numId="6" w16cid:durableId="1653101174">
    <w:abstractNumId w:val="12"/>
  </w:num>
  <w:num w:numId="7" w16cid:durableId="917131504">
    <w:abstractNumId w:val="4"/>
  </w:num>
  <w:num w:numId="8" w16cid:durableId="1156144684">
    <w:abstractNumId w:val="10"/>
  </w:num>
  <w:num w:numId="9" w16cid:durableId="992871745">
    <w:abstractNumId w:val="7"/>
  </w:num>
  <w:num w:numId="10" w16cid:durableId="1255091564">
    <w:abstractNumId w:val="8"/>
  </w:num>
  <w:num w:numId="11" w16cid:durableId="89736279">
    <w:abstractNumId w:val="0"/>
  </w:num>
  <w:num w:numId="12" w16cid:durableId="1869179169">
    <w:abstractNumId w:val="5"/>
  </w:num>
  <w:num w:numId="13" w16cid:durableId="729232969">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fICrIMOQeXQZ+4GfkdEcPL3+GztCQ49hXPhdIZoXjyKOX0NmgHqrv/kpFNrxWJI40bwtQGzwub1Ci5kp12vWA==" w:salt="vaQF9S9i//gaAUS+b9YLqA=="/>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44429"/>
    <w:rsid w:val="000458E9"/>
    <w:rsid w:val="000502A5"/>
    <w:rsid w:val="00052C2F"/>
    <w:rsid w:val="000559E2"/>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345A"/>
    <w:rsid w:val="000E5A18"/>
    <w:rsid w:val="000F1436"/>
    <w:rsid w:val="000F1B68"/>
    <w:rsid w:val="000F32B4"/>
    <w:rsid w:val="000F40AF"/>
    <w:rsid w:val="0010043F"/>
    <w:rsid w:val="00104721"/>
    <w:rsid w:val="0010DD35"/>
    <w:rsid w:val="00117479"/>
    <w:rsid w:val="00117EC3"/>
    <w:rsid w:val="00122FB0"/>
    <w:rsid w:val="0012599A"/>
    <w:rsid w:val="00125C56"/>
    <w:rsid w:val="001308E3"/>
    <w:rsid w:val="001325AB"/>
    <w:rsid w:val="00132FC1"/>
    <w:rsid w:val="00133DBB"/>
    <w:rsid w:val="00140B5E"/>
    <w:rsid w:val="00144A5D"/>
    <w:rsid w:val="0015312F"/>
    <w:rsid w:val="001543AE"/>
    <w:rsid w:val="0015543C"/>
    <w:rsid w:val="00156EF2"/>
    <w:rsid w:val="00163CA6"/>
    <w:rsid w:val="00166438"/>
    <w:rsid w:val="0016655D"/>
    <w:rsid w:val="00167BC2"/>
    <w:rsid w:val="00173005"/>
    <w:rsid w:val="0017384B"/>
    <w:rsid w:val="00176599"/>
    <w:rsid w:val="00183DAF"/>
    <w:rsid w:val="0018438A"/>
    <w:rsid w:val="001A42A7"/>
    <w:rsid w:val="001B47AD"/>
    <w:rsid w:val="001C0AEB"/>
    <w:rsid w:val="001C168F"/>
    <w:rsid w:val="001C78C0"/>
    <w:rsid w:val="001D7B11"/>
    <w:rsid w:val="001E299C"/>
    <w:rsid w:val="001E498C"/>
    <w:rsid w:val="001F056C"/>
    <w:rsid w:val="001F1A39"/>
    <w:rsid w:val="00201103"/>
    <w:rsid w:val="00203692"/>
    <w:rsid w:val="002078DF"/>
    <w:rsid w:val="002130D3"/>
    <w:rsid w:val="00213A55"/>
    <w:rsid w:val="00213DB3"/>
    <w:rsid w:val="00215D7C"/>
    <w:rsid w:val="00220EF9"/>
    <w:rsid w:val="00223D65"/>
    <w:rsid w:val="00225194"/>
    <w:rsid w:val="00226A79"/>
    <w:rsid w:val="00230BA3"/>
    <w:rsid w:val="00236A1E"/>
    <w:rsid w:val="00243E2D"/>
    <w:rsid w:val="00245667"/>
    <w:rsid w:val="00247995"/>
    <w:rsid w:val="00247A50"/>
    <w:rsid w:val="00256A18"/>
    <w:rsid w:val="002603CF"/>
    <w:rsid w:val="002614E1"/>
    <w:rsid w:val="00266807"/>
    <w:rsid w:val="002727A7"/>
    <w:rsid w:val="002735E3"/>
    <w:rsid w:val="00273BF0"/>
    <w:rsid w:val="002772A3"/>
    <w:rsid w:val="00277B4A"/>
    <w:rsid w:val="00285622"/>
    <w:rsid w:val="0029700B"/>
    <w:rsid w:val="002A0A48"/>
    <w:rsid w:val="002A1F42"/>
    <w:rsid w:val="002A5A18"/>
    <w:rsid w:val="002A7D99"/>
    <w:rsid w:val="002C00B8"/>
    <w:rsid w:val="002C27AE"/>
    <w:rsid w:val="002C2B0B"/>
    <w:rsid w:val="002C74FF"/>
    <w:rsid w:val="002D19C3"/>
    <w:rsid w:val="002E6962"/>
    <w:rsid w:val="002F0724"/>
    <w:rsid w:val="002F32DC"/>
    <w:rsid w:val="002F5EEA"/>
    <w:rsid w:val="002F643C"/>
    <w:rsid w:val="00311B5E"/>
    <w:rsid w:val="00325216"/>
    <w:rsid w:val="00326DA6"/>
    <w:rsid w:val="0033020F"/>
    <w:rsid w:val="0033475A"/>
    <w:rsid w:val="00335D7E"/>
    <w:rsid w:val="00342F9F"/>
    <w:rsid w:val="00343082"/>
    <w:rsid w:val="0035230F"/>
    <w:rsid w:val="003568CC"/>
    <w:rsid w:val="00356C7F"/>
    <w:rsid w:val="00362B26"/>
    <w:rsid w:val="00366D0A"/>
    <w:rsid w:val="00377BEA"/>
    <w:rsid w:val="003805DD"/>
    <w:rsid w:val="00384858"/>
    <w:rsid w:val="00392BAF"/>
    <w:rsid w:val="00392CFA"/>
    <w:rsid w:val="003B3BD0"/>
    <w:rsid w:val="003C21BC"/>
    <w:rsid w:val="003C4B72"/>
    <w:rsid w:val="003D2B3D"/>
    <w:rsid w:val="003D7B8B"/>
    <w:rsid w:val="003D7F5A"/>
    <w:rsid w:val="003E3462"/>
    <w:rsid w:val="003E7952"/>
    <w:rsid w:val="003E7F82"/>
    <w:rsid w:val="003F1C2C"/>
    <w:rsid w:val="003F437A"/>
    <w:rsid w:val="004146FA"/>
    <w:rsid w:val="00425251"/>
    <w:rsid w:val="00432179"/>
    <w:rsid w:val="004323AF"/>
    <w:rsid w:val="00436510"/>
    <w:rsid w:val="00437C64"/>
    <w:rsid w:val="00442452"/>
    <w:rsid w:val="0044580B"/>
    <w:rsid w:val="00445A45"/>
    <w:rsid w:val="00447DBE"/>
    <w:rsid w:val="00453022"/>
    <w:rsid w:val="00455D41"/>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C4E80"/>
    <w:rsid w:val="004D0C73"/>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6712"/>
    <w:rsid w:val="00593C8E"/>
    <w:rsid w:val="005A79F0"/>
    <w:rsid w:val="005B087E"/>
    <w:rsid w:val="005B0D36"/>
    <w:rsid w:val="005B3E7F"/>
    <w:rsid w:val="005B5F8A"/>
    <w:rsid w:val="005C02BD"/>
    <w:rsid w:val="005E0CBC"/>
    <w:rsid w:val="005E244D"/>
    <w:rsid w:val="005F13BC"/>
    <w:rsid w:val="005F26F1"/>
    <w:rsid w:val="005F410C"/>
    <w:rsid w:val="005F4F3B"/>
    <w:rsid w:val="0060112F"/>
    <w:rsid w:val="006013C0"/>
    <w:rsid w:val="00602087"/>
    <w:rsid w:val="00613AD5"/>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E4521"/>
    <w:rsid w:val="006E57CC"/>
    <w:rsid w:val="006E7BA2"/>
    <w:rsid w:val="006F007E"/>
    <w:rsid w:val="006F14FD"/>
    <w:rsid w:val="00704F23"/>
    <w:rsid w:val="007210CF"/>
    <w:rsid w:val="00723A5E"/>
    <w:rsid w:val="00727E4D"/>
    <w:rsid w:val="00731E83"/>
    <w:rsid w:val="00732C0D"/>
    <w:rsid w:val="00737A22"/>
    <w:rsid w:val="00751925"/>
    <w:rsid w:val="00752848"/>
    <w:rsid w:val="007706AF"/>
    <w:rsid w:val="00771108"/>
    <w:rsid w:val="00771F60"/>
    <w:rsid w:val="007727DF"/>
    <w:rsid w:val="00781F0D"/>
    <w:rsid w:val="007827A7"/>
    <w:rsid w:val="0078560A"/>
    <w:rsid w:val="00786FEA"/>
    <w:rsid w:val="0079771C"/>
    <w:rsid w:val="007A334B"/>
    <w:rsid w:val="007B7BFB"/>
    <w:rsid w:val="007C009F"/>
    <w:rsid w:val="007C2FD5"/>
    <w:rsid w:val="007E3BE9"/>
    <w:rsid w:val="007F3040"/>
    <w:rsid w:val="007F4E58"/>
    <w:rsid w:val="007F4F7C"/>
    <w:rsid w:val="00810B94"/>
    <w:rsid w:val="008247EA"/>
    <w:rsid w:val="00831D1B"/>
    <w:rsid w:val="008340E5"/>
    <w:rsid w:val="008362CC"/>
    <w:rsid w:val="00837D51"/>
    <w:rsid w:val="0084518F"/>
    <w:rsid w:val="0086770E"/>
    <w:rsid w:val="0087538E"/>
    <w:rsid w:val="0089112A"/>
    <w:rsid w:val="008A4722"/>
    <w:rsid w:val="008A6BA1"/>
    <w:rsid w:val="008B4692"/>
    <w:rsid w:val="008C1C45"/>
    <w:rsid w:val="008C4BD0"/>
    <w:rsid w:val="008E4473"/>
    <w:rsid w:val="008E6B3A"/>
    <w:rsid w:val="008F0A6A"/>
    <w:rsid w:val="008F1502"/>
    <w:rsid w:val="008F2167"/>
    <w:rsid w:val="008F3849"/>
    <w:rsid w:val="008F4CF2"/>
    <w:rsid w:val="00901A9C"/>
    <w:rsid w:val="00904089"/>
    <w:rsid w:val="00906C93"/>
    <w:rsid w:val="0091211D"/>
    <w:rsid w:val="00916C6B"/>
    <w:rsid w:val="009179F9"/>
    <w:rsid w:val="009271E4"/>
    <w:rsid w:val="009343D0"/>
    <w:rsid w:val="00935790"/>
    <w:rsid w:val="00937904"/>
    <w:rsid w:val="00941951"/>
    <w:rsid w:val="0094587D"/>
    <w:rsid w:val="00945A6F"/>
    <w:rsid w:val="009525FD"/>
    <w:rsid w:val="00954D95"/>
    <w:rsid w:val="00957CCC"/>
    <w:rsid w:val="009609E7"/>
    <w:rsid w:val="00966B01"/>
    <w:rsid w:val="00967877"/>
    <w:rsid w:val="009717DF"/>
    <w:rsid w:val="00974890"/>
    <w:rsid w:val="00976F20"/>
    <w:rsid w:val="00980549"/>
    <w:rsid w:val="0098503C"/>
    <w:rsid w:val="0099332A"/>
    <w:rsid w:val="009B37CA"/>
    <w:rsid w:val="009B5768"/>
    <w:rsid w:val="009B5EB2"/>
    <w:rsid w:val="009B7921"/>
    <w:rsid w:val="009C4E20"/>
    <w:rsid w:val="009D54F6"/>
    <w:rsid w:val="009E3C4A"/>
    <w:rsid w:val="009E6959"/>
    <w:rsid w:val="009E69F1"/>
    <w:rsid w:val="009F3067"/>
    <w:rsid w:val="009F403C"/>
    <w:rsid w:val="009F4F62"/>
    <w:rsid w:val="00A01946"/>
    <w:rsid w:val="00A024EC"/>
    <w:rsid w:val="00A05B94"/>
    <w:rsid w:val="00A05EAE"/>
    <w:rsid w:val="00A14BA5"/>
    <w:rsid w:val="00A170E4"/>
    <w:rsid w:val="00A23309"/>
    <w:rsid w:val="00A25E50"/>
    <w:rsid w:val="00A30729"/>
    <w:rsid w:val="00A33EE8"/>
    <w:rsid w:val="00A350D7"/>
    <w:rsid w:val="00A36407"/>
    <w:rsid w:val="00A37739"/>
    <w:rsid w:val="00A51360"/>
    <w:rsid w:val="00A549BD"/>
    <w:rsid w:val="00A55D2A"/>
    <w:rsid w:val="00A564E7"/>
    <w:rsid w:val="00A700D5"/>
    <w:rsid w:val="00A84FB2"/>
    <w:rsid w:val="00A85BD4"/>
    <w:rsid w:val="00A878EA"/>
    <w:rsid w:val="00A947AE"/>
    <w:rsid w:val="00AA634D"/>
    <w:rsid w:val="00AE1388"/>
    <w:rsid w:val="00AE36AA"/>
    <w:rsid w:val="00AF26F9"/>
    <w:rsid w:val="00AF7F5B"/>
    <w:rsid w:val="00B00808"/>
    <w:rsid w:val="00B0360D"/>
    <w:rsid w:val="00B04325"/>
    <w:rsid w:val="00B13310"/>
    <w:rsid w:val="00B16822"/>
    <w:rsid w:val="00B2130F"/>
    <w:rsid w:val="00B3317D"/>
    <w:rsid w:val="00B36421"/>
    <w:rsid w:val="00B41F8B"/>
    <w:rsid w:val="00B471D0"/>
    <w:rsid w:val="00B53241"/>
    <w:rsid w:val="00B71B94"/>
    <w:rsid w:val="00B743C4"/>
    <w:rsid w:val="00B82102"/>
    <w:rsid w:val="00B8255C"/>
    <w:rsid w:val="00B82DD3"/>
    <w:rsid w:val="00B83156"/>
    <w:rsid w:val="00B9224A"/>
    <w:rsid w:val="00B96A36"/>
    <w:rsid w:val="00BA28CF"/>
    <w:rsid w:val="00BD1BC5"/>
    <w:rsid w:val="00BD2FC4"/>
    <w:rsid w:val="00BD7D59"/>
    <w:rsid w:val="00BE1290"/>
    <w:rsid w:val="00BE1FD0"/>
    <w:rsid w:val="00BE3DC3"/>
    <w:rsid w:val="00BE3F16"/>
    <w:rsid w:val="00BE6A2D"/>
    <w:rsid w:val="00BF143F"/>
    <w:rsid w:val="00BF1D71"/>
    <w:rsid w:val="00BF6ADC"/>
    <w:rsid w:val="00C0141A"/>
    <w:rsid w:val="00C024B2"/>
    <w:rsid w:val="00C10BB9"/>
    <w:rsid w:val="00C13070"/>
    <w:rsid w:val="00C2010B"/>
    <w:rsid w:val="00C226EE"/>
    <w:rsid w:val="00C2659F"/>
    <w:rsid w:val="00C275FA"/>
    <w:rsid w:val="00C27CDC"/>
    <w:rsid w:val="00C30271"/>
    <w:rsid w:val="00C3081D"/>
    <w:rsid w:val="00C340E8"/>
    <w:rsid w:val="00C37747"/>
    <w:rsid w:val="00C452D0"/>
    <w:rsid w:val="00C455A7"/>
    <w:rsid w:val="00C45EF0"/>
    <w:rsid w:val="00C528BB"/>
    <w:rsid w:val="00C6165D"/>
    <w:rsid w:val="00C807A2"/>
    <w:rsid w:val="00C873E7"/>
    <w:rsid w:val="00CA50AD"/>
    <w:rsid w:val="00CC2BC6"/>
    <w:rsid w:val="00CC4212"/>
    <w:rsid w:val="00CC48F3"/>
    <w:rsid w:val="00CC585F"/>
    <w:rsid w:val="00CF2191"/>
    <w:rsid w:val="00D13F06"/>
    <w:rsid w:val="00D15C12"/>
    <w:rsid w:val="00D22AA4"/>
    <w:rsid w:val="00D31455"/>
    <w:rsid w:val="00D356AC"/>
    <w:rsid w:val="00D36343"/>
    <w:rsid w:val="00D369FD"/>
    <w:rsid w:val="00D45243"/>
    <w:rsid w:val="00D46532"/>
    <w:rsid w:val="00D46FB7"/>
    <w:rsid w:val="00D52582"/>
    <w:rsid w:val="00D57A99"/>
    <w:rsid w:val="00D64233"/>
    <w:rsid w:val="00D64B13"/>
    <w:rsid w:val="00D67E48"/>
    <w:rsid w:val="00D864F4"/>
    <w:rsid w:val="00D9020C"/>
    <w:rsid w:val="00D90C21"/>
    <w:rsid w:val="00D94238"/>
    <w:rsid w:val="00D9592E"/>
    <w:rsid w:val="00DA1636"/>
    <w:rsid w:val="00DA3B12"/>
    <w:rsid w:val="00DA4D41"/>
    <w:rsid w:val="00DA6BF0"/>
    <w:rsid w:val="00DB33BE"/>
    <w:rsid w:val="00DC1501"/>
    <w:rsid w:val="00DC57C1"/>
    <w:rsid w:val="00DC627A"/>
    <w:rsid w:val="00DC62BE"/>
    <w:rsid w:val="00DD09B3"/>
    <w:rsid w:val="00DD0E23"/>
    <w:rsid w:val="00DD43B0"/>
    <w:rsid w:val="00DE061F"/>
    <w:rsid w:val="00DE1129"/>
    <w:rsid w:val="00DE3819"/>
    <w:rsid w:val="00E00CE9"/>
    <w:rsid w:val="00E039B5"/>
    <w:rsid w:val="00E25B6F"/>
    <w:rsid w:val="00E30A67"/>
    <w:rsid w:val="00E34F3F"/>
    <w:rsid w:val="00E413C4"/>
    <w:rsid w:val="00E435DA"/>
    <w:rsid w:val="00E57A39"/>
    <w:rsid w:val="00E6010E"/>
    <w:rsid w:val="00E66EB5"/>
    <w:rsid w:val="00E66F3D"/>
    <w:rsid w:val="00E70F6B"/>
    <w:rsid w:val="00E82934"/>
    <w:rsid w:val="00E9048B"/>
    <w:rsid w:val="00E97788"/>
    <w:rsid w:val="00EA1435"/>
    <w:rsid w:val="00EB007E"/>
    <w:rsid w:val="00EB3FDB"/>
    <w:rsid w:val="00EC0032"/>
    <w:rsid w:val="00EE1D9A"/>
    <w:rsid w:val="00EE230E"/>
    <w:rsid w:val="00EE4806"/>
    <w:rsid w:val="00F00FBA"/>
    <w:rsid w:val="00F07EC7"/>
    <w:rsid w:val="00F13CC5"/>
    <w:rsid w:val="00F244DE"/>
    <w:rsid w:val="00F31D08"/>
    <w:rsid w:val="00F327CE"/>
    <w:rsid w:val="00F344B1"/>
    <w:rsid w:val="00F424A1"/>
    <w:rsid w:val="00F44C7A"/>
    <w:rsid w:val="00F474BB"/>
    <w:rsid w:val="00F51569"/>
    <w:rsid w:val="00F5277D"/>
    <w:rsid w:val="00F53855"/>
    <w:rsid w:val="00F6100F"/>
    <w:rsid w:val="00F634B9"/>
    <w:rsid w:val="00F65006"/>
    <w:rsid w:val="00F740E9"/>
    <w:rsid w:val="00F90CA7"/>
    <w:rsid w:val="00F91F90"/>
    <w:rsid w:val="00F95CC0"/>
    <w:rsid w:val="00FA1656"/>
    <w:rsid w:val="00FC690E"/>
    <w:rsid w:val="00FD0D95"/>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11858BE9-D30B-4888-A867-191994D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Props1.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2.xml><?xml version="1.0" encoding="utf-8"?>
<ds:datastoreItem xmlns:ds="http://schemas.openxmlformats.org/officeDocument/2006/customXml" ds:itemID="{5A9E63C2-1C3D-4DB6-BB41-C58D22045DA7}"/>
</file>

<file path=customXml/itemProps3.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115</Pages>
  <Words>26525</Words>
  <Characters>151199</Characters>
  <Application>Microsoft Office Word</Application>
  <DocSecurity>10</DocSecurity>
  <Lines>1259</Lines>
  <Paragraphs>354</Paragraphs>
  <ScaleCrop>false</ScaleCrop>
  <Company>National Grid</Company>
  <LinksUpToDate>false</LinksUpToDate>
  <CharactersWithSpaces>177370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Lizzie Timmins (NESO)</cp:lastModifiedBy>
  <cp:revision>4</cp:revision>
  <dcterms:created xsi:type="dcterms:W3CDTF">2024-11-05T11:35:00Z</dcterms:created>
  <dcterms:modified xsi:type="dcterms:W3CDTF">2024-11-05T16:12:00Z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0x010100731349D1BA3AE644822E919809003BBB</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